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5CBD11" w14:textId="50ADED64" w:rsidR="00AC6E5E" w:rsidRPr="00F94EB3" w:rsidRDefault="00AC6E5E" w:rsidP="00DD6EEC">
      <w:pPr>
        <w:pStyle w:val="Heading3"/>
        <w:numPr>
          <w:ilvl w:val="2"/>
          <w:numId w:val="0"/>
        </w:numPr>
        <w:spacing w:after="220"/>
        <w:rPr>
          <w:rFonts w:ascii="Arial" w:hAnsi="Arial" w:cs="Arial"/>
        </w:rPr>
      </w:pPr>
      <w:r w:rsidRPr="00F94EB3">
        <w:rPr>
          <w:rFonts w:ascii="Arial" w:hAnsi="Arial" w:cs="Arial"/>
        </w:rPr>
        <w:t xml:space="preserve">Form </w:t>
      </w:r>
      <w:r w:rsidR="007B6117" w:rsidRPr="00F94EB3">
        <w:rPr>
          <w:rFonts w:ascii="Arial" w:hAnsi="Arial" w:cs="Arial"/>
        </w:rPr>
        <w:t>4.1</w:t>
      </w:r>
      <w:r w:rsidRPr="00F94EB3">
        <w:rPr>
          <w:rFonts w:ascii="Arial" w:hAnsi="Arial" w:cs="Arial"/>
        </w:rPr>
        <w:t>-</w:t>
      </w:r>
      <w:r w:rsidR="001B2D1A" w:rsidRPr="00F94EB3">
        <w:rPr>
          <w:rFonts w:ascii="Arial" w:hAnsi="Arial" w:cs="Arial"/>
        </w:rPr>
        <w:t>AP</w:t>
      </w:r>
      <w:r w:rsidRPr="00F94EB3">
        <w:rPr>
          <w:rFonts w:ascii="Arial" w:hAnsi="Arial" w:cs="Arial"/>
        </w:rPr>
        <w:t xml:space="preserve"> </w:t>
      </w:r>
      <w:r w:rsidR="001B2D56" w:rsidRPr="00F94EB3">
        <w:rPr>
          <w:rFonts w:ascii="Arial" w:hAnsi="Arial" w:cs="Arial"/>
        </w:rPr>
        <w:t xml:space="preserve">AP1000 </w:t>
      </w:r>
      <w:r w:rsidRPr="00F94EB3">
        <w:rPr>
          <w:rFonts w:ascii="Arial" w:hAnsi="Arial" w:cs="Arial"/>
        </w:rPr>
        <w:t>Examination Outline</w:t>
      </w:r>
    </w:p>
    <w:tbl>
      <w:tblPr>
        <w:tblpPr w:leftFromText="180" w:rightFromText="180" w:vertAnchor="text" w:horzAnchor="margin" w:tblpY="-41"/>
        <w:tblW w:w="969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4" w:type="dxa"/>
          <w:left w:w="103" w:type="dxa"/>
          <w:bottom w:w="14" w:type="dxa"/>
          <w:right w:w="103" w:type="dxa"/>
        </w:tblCellMar>
        <w:tblLook w:val="0000" w:firstRow="0" w:lastRow="0" w:firstColumn="0" w:lastColumn="0" w:noHBand="0" w:noVBand="0"/>
      </w:tblPr>
      <w:tblGrid>
        <w:gridCol w:w="1416"/>
        <w:gridCol w:w="899"/>
        <w:gridCol w:w="449"/>
        <w:gridCol w:w="270"/>
        <w:gridCol w:w="89"/>
        <w:gridCol w:w="365"/>
        <w:gridCol w:w="359"/>
        <w:gridCol w:w="180"/>
        <w:gridCol w:w="270"/>
        <w:gridCol w:w="360"/>
        <w:gridCol w:w="450"/>
        <w:gridCol w:w="450"/>
        <w:gridCol w:w="360"/>
        <w:gridCol w:w="360"/>
        <w:gridCol w:w="362"/>
        <w:gridCol w:w="632"/>
        <w:gridCol w:w="450"/>
        <w:gridCol w:w="451"/>
        <w:gridCol w:w="450"/>
        <w:gridCol w:w="451"/>
        <w:gridCol w:w="624"/>
      </w:tblGrid>
      <w:tr w:rsidR="002F1F1C" w:rsidRPr="00F94EB3" w14:paraId="7B07A26E" w14:textId="77777777" w:rsidTr="655334C8">
        <w:trPr>
          <w:cantSplit/>
          <w:trHeight w:val="481"/>
        </w:trPr>
        <w:tc>
          <w:tcPr>
            <w:tcW w:w="9697" w:type="dxa"/>
            <w:gridSpan w:val="21"/>
            <w:tcBorders>
              <w:top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224CE55B" w14:textId="77777777" w:rsidR="002F1F1C" w:rsidRPr="00F94EB3" w:rsidRDefault="002F1F1C" w:rsidP="002F1F1C">
            <w:pPr>
              <w:keepNext/>
              <w:keepLines/>
              <w:tabs>
                <w:tab w:val="left" w:pos="4667"/>
              </w:tabs>
              <w:spacing w:before="124" w:after="1"/>
              <w:ind w:hanging="10"/>
              <w:rPr>
                <w:rFonts w:cs="Arial"/>
              </w:rPr>
            </w:pPr>
            <w:r w:rsidRPr="00F94EB3">
              <w:rPr>
                <w:rFonts w:cs="Arial"/>
                <w:noProof/>
              </w:rPr>
              <mc:AlternateContent>
                <mc:Choice Requires="wps">
                  <w:drawing>
                    <wp:anchor distT="4294967294" distB="4294967294" distL="114298" distR="114298" simplePos="0" relativeHeight="251658240" behindDoc="0" locked="0" layoutInCell="0" allowOverlap="1" wp14:anchorId="62937CEC" wp14:editId="4F2C4DEA">
                      <wp:simplePos x="0" y="0"/>
                      <wp:positionH relativeFrom="margin">
                        <wp:posOffset>-1</wp:posOffset>
                      </wp:positionH>
                      <wp:positionV relativeFrom="paragraph">
                        <wp:posOffset>-1</wp:posOffset>
                      </wp:positionV>
                      <wp:extent cx="0" cy="0"/>
                      <wp:effectExtent l="0" t="0" r="0" b="0"/>
                      <wp:wrapNone/>
                      <wp:docPr id="3" name="Straight Connector 3" descr="P3663C1T10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36576" cmpd="dbl">
                                <a:solidFill>
                                  <a:srgbClr val="02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B00463" id="Straight Connector 3" o:spid="_x0000_s1026" style="position:absolute;z-index:251658240;visibility:visible;mso-wrap-style:square;mso-width-percent:0;mso-height-percent:0;mso-wrap-distance-left:3.17494mm;mso-wrap-distance-top:-6e-5mm;mso-wrap-distance-right:3.17494mm;mso-wrap-distance-bottom:-6e-5mm;mso-position-horizontal:absolute;mso-position-horizontal-relative:margin;mso-position-vertical:absolute;mso-position-vertical-relative:text;mso-width-percent:0;mso-height-percent:0;mso-width-relative:page;mso-height-relative:page" from="0,0" to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" o:allowincell="f" strokecolor="#020000" strokeweight="2.88pt">
                      <v:stroke linestyle="thinThin"/>
                      <w10:wrap anchorx="margin"/>
                    </v:line>
                  </w:pict>
                </mc:Fallback>
              </mc:AlternateContent>
            </w:r>
            <w:r w:rsidRPr="00F94EB3">
              <w:rPr>
                <w:rFonts w:cs="Arial"/>
              </w:rPr>
              <w:t>Facility:</w:t>
            </w:r>
            <w:r w:rsidRPr="00F94EB3">
              <w:rPr>
                <w:rFonts w:cs="Arial"/>
              </w:rPr>
              <w:tab/>
              <w:t>Date of Exam:</w:t>
            </w:r>
          </w:p>
        </w:tc>
      </w:tr>
      <w:tr w:rsidR="002F1F1C" w:rsidRPr="00F94EB3" w14:paraId="2BF87837" w14:textId="77777777" w:rsidTr="655334C8">
        <w:trPr>
          <w:cantSplit/>
          <w:trHeight w:val="553"/>
        </w:trPr>
        <w:tc>
          <w:tcPr>
            <w:tcW w:w="1416" w:type="dxa"/>
            <w:vMerge w:val="restart"/>
            <w:tcBorders>
              <w:top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6EEF5603" w14:textId="77777777" w:rsidR="002F1F1C" w:rsidRPr="00F94EB3" w:rsidRDefault="002F1F1C" w:rsidP="002F1F1C">
            <w:pPr>
              <w:keepNext/>
              <w:keepLines/>
              <w:spacing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Tier</w:t>
            </w:r>
          </w:p>
        </w:tc>
        <w:tc>
          <w:tcPr>
            <w:tcW w:w="899" w:type="dxa"/>
            <w:vMerge w:val="restart"/>
            <w:tcBorders>
              <w:top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6EC39B43" w14:textId="77777777" w:rsidR="002F1F1C" w:rsidRPr="00F94EB3" w:rsidRDefault="002F1F1C" w:rsidP="002F1F1C">
            <w:pPr>
              <w:keepNext/>
              <w:keepLines/>
              <w:spacing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Group</w:t>
            </w:r>
          </w:p>
        </w:tc>
        <w:tc>
          <w:tcPr>
            <w:tcW w:w="4956" w:type="dxa"/>
            <w:gridSpan w:val="14"/>
            <w:tcBorders>
              <w:top w:val="doub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61284203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RO K/A Category Points</w:t>
            </w:r>
          </w:p>
        </w:tc>
        <w:tc>
          <w:tcPr>
            <w:tcW w:w="2426" w:type="dxa"/>
            <w:gridSpan w:val="5"/>
            <w:tcBorders>
              <w:top w:val="double" w:sz="6" w:space="0" w:color="000000" w:themeColor="text1"/>
              <w:left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607963D9" w14:textId="676F6EAA" w:rsidR="002F1F1C" w:rsidRPr="00F94EB3" w:rsidRDefault="0625025F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SRO</w:t>
            </w:r>
            <w:r w:rsidR="3C9AB1DF" w:rsidRPr="00F94EB3">
              <w:rPr>
                <w:rFonts w:cs="Arial"/>
              </w:rPr>
              <w:t>-</w:t>
            </w:r>
            <w:r w:rsidRPr="00F94EB3">
              <w:rPr>
                <w:rFonts w:cs="Arial"/>
              </w:rPr>
              <w:t>Only Points</w:t>
            </w:r>
          </w:p>
        </w:tc>
      </w:tr>
      <w:tr w:rsidR="002F1F1C" w:rsidRPr="00F94EB3" w14:paraId="19CA7BFB" w14:textId="77777777" w:rsidTr="005D1783">
        <w:trPr>
          <w:cantSplit/>
          <w:trHeight w:val="553"/>
        </w:trPr>
        <w:tc>
          <w:tcPr>
            <w:tcW w:w="1416" w:type="dxa"/>
            <w:vMerge/>
            <w:tcMar>
              <w:left w:w="43" w:type="dxa"/>
              <w:right w:w="43" w:type="dxa"/>
            </w:tcMar>
          </w:tcPr>
          <w:p w14:paraId="76289D89" w14:textId="77777777" w:rsidR="002F1F1C" w:rsidRPr="00F94EB3" w:rsidRDefault="002F1F1C" w:rsidP="002F1F1C">
            <w:pPr>
              <w:keepNext/>
              <w:keepLines/>
              <w:spacing w:before="124" w:after="1"/>
              <w:rPr>
                <w:rFonts w:cs="Arial"/>
              </w:rPr>
            </w:pPr>
          </w:p>
        </w:tc>
        <w:tc>
          <w:tcPr>
            <w:tcW w:w="899" w:type="dxa"/>
            <w:vMerge/>
            <w:tcMar>
              <w:left w:w="43" w:type="dxa"/>
              <w:right w:w="43" w:type="dxa"/>
            </w:tcMar>
          </w:tcPr>
          <w:p w14:paraId="0F307C85" w14:textId="77777777" w:rsidR="002F1F1C" w:rsidRPr="00F94EB3" w:rsidRDefault="002F1F1C" w:rsidP="002F1F1C">
            <w:pPr>
              <w:keepNext/>
              <w:keepLines/>
              <w:spacing w:before="124" w:after="1"/>
              <w:rPr>
                <w:rFonts w:cs="Arial"/>
              </w:rPr>
            </w:pPr>
          </w:p>
        </w:tc>
        <w:tc>
          <w:tcPr>
            <w:tcW w:w="449" w:type="dxa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5225B595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K1</w:t>
            </w:r>
          </w:p>
        </w:tc>
        <w:tc>
          <w:tcPr>
            <w:tcW w:w="359" w:type="dxa"/>
            <w:gridSpan w:val="2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0BB408F9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K2</w:t>
            </w:r>
          </w:p>
        </w:tc>
        <w:tc>
          <w:tcPr>
            <w:tcW w:w="365" w:type="dxa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14C8E4E4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K3</w:t>
            </w:r>
          </w:p>
        </w:tc>
        <w:tc>
          <w:tcPr>
            <w:tcW w:w="359" w:type="dxa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7A01CDA6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K4</w:t>
            </w:r>
          </w:p>
        </w:tc>
        <w:tc>
          <w:tcPr>
            <w:tcW w:w="450" w:type="dxa"/>
            <w:gridSpan w:val="2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323B5CCE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K5</w:t>
            </w:r>
          </w:p>
        </w:tc>
        <w:tc>
          <w:tcPr>
            <w:tcW w:w="360" w:type="dxa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2A641C49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K6</w:t>
            </w:r>
          </w:p>
        </w:tc>
        <w:tc>
          <w:tcPr>
            <w:tcW w:w="450" w:type="dxa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5D9DE101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A1</w:t>
            </w:r>
          </w:p>
        </w:tc>
        <w:tc>
          <w:tcPr>
            <w:tcW w:w="450" w:type="dxa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0CCDBDF4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A2</w:t>
            </w:r>
          </w:p>
        </w:tc>
        <w:tc>
          <w:tcPr>
            <w:tcW w:w="360" w:type="dxa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4BFD0445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A3</w:t>
            </w:r>
          </w:p>
        </w:tc>
        <w:tc>
          <w:tcPr>
            <w:tcW w:w="360" w:type="dxa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4499A19C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A4</w:t>
            </w:r>
          </w:p>
        </w:tc>
        <w:tc>
          <w:tcPr>
            <w:tcW w:w="362" w:type="dxa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54D9AFA4" w14:textId="13C5DF44" w:rsidR="002F1F1C" w:rsidRPr="00F94EB3" w:rsidRDefault="002F1F1C" w:rsidP="002F1F1C">
            <w:pPr>
              <w:keepNext/>
              <w:keepLines/>
              <w:spacing w:before="124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G</w:t>
            </w:r>
          </w:p>
        </w:tc>
        <w:tc>
          <w:tcPr>
            <w:tcW w:w="632" w:type="dxa"/>
            <w:tcBorders>
              <w:bottom w:val="doub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3E341BD7" w14:textId="77777777" w:rsidR="002F1F1C" w:rsidRPr="00F94EB3" w:rsidRDefault="002F1F1C" w:rsidP="002F1F1C">
            <w:pPr>
              <w:keepNext/>
              <w:keepLines/>
              <w:spacing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Total</w:t>
            </w:r>
          </w:p>
        </w:tc>
        <w:tc>
          <w:tcPr>
            <w:tcW w:w="901" w:type="dxa"/>
            <w:gridSpan w:val="2"/>
            <w:tcBorders>
              <w:left w:val="doub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701CEB35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A2</w:t>
            </w:r>
          </w:p>
        </w:tc>
        <w:tc>
          <w:tcPr>
            <w:tcW w:w="901" w:type="dxa"/>
            <w:gridSpan w:val="2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207843DF" w14:textId="2912F2CB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G</w:t>
            </w:r>
          </w:p>
        </w:tc>
        <w:tc>
          <w:tcPr>
            <w:tcW w:w="624" w:type="dxa"/>
            <w:tcBorders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40D07FFA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Total</w:t>
            </w:r>
          </w:p>
        </w:tc>
      </w:tr>
      <w:tr w:rsidR="002F1F1C" w:rsidRPr="00F94EB3" w14:paraId="4C05B356" w14:textId="77777777" w:rsidTr="005D1783">
        <w:trPr>
          <w:cantSplit/>
          <w:trHeight w:val="723"/>
        </w:trPr>
        <w:tc>
          <w:tcPr>
            <w:tcW w:w="1416" w:type="dxa"/>
            <w:vMerge w:val="restart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0802FDB7" w14:textId="77777777" w:rsidR="002F1F1C" w:rsidRPr="00F94EB3" w:rsidRDefault="002F1F1C" w:rsidP="002F1F1C">
            <w:pPr>
              <w:keepNext/>
              <w:keepLines/>
              <w:spacing w:before="124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1.</w:t>
            </w:r>
          </w:p>
          <w:p w14:paraId="75CC0B6D" w14:textId="77777777" w:rsidR="002F1F1C" w:rsidRPr="00F94EB3" w:rsidRDefault="002F1F1C" w:rsidP="002F1F1C">
            <w:pPr>
              <w:keepNext/>
              <w:keepLines/>
              <w:spacing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Emergency and Abnormal Plant Evolutions</w:t>
            </w:r>
          </w:p>
        </w:tc>
        <w:tc>
          <w:tcPr>
            <w:tcW w:w="899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2FDF4C69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1</w:t>
            </w:r>
          </w:p>
        </w:tc>
        <w:tc>
          <w:tcPr>
            <w:tcW w:w="449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24831CB5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59" w:type="dxa"/>
            <w:gridSpan w:val="2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54F106F2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5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3DA45EC9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1169" w:type="dxa"/>
            <w:gridSpan w:val="4"/>
            <w:vMerge w:val="restart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65D51BEF" w14:textId="77777777" w:rsidR="002F1F1C" w:rsidRPr="00F94EB3" w:rsidRDefault="002F1F1C" w:rsidP="002F1F1C">
            <w:pPr>
              <w:keepNext/>
              <w:keepLines/>
              <w:spacing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N/A</w:t>
            </w:r>
          </w:p>
        </w:tc>
        <w:tc>
          <w:tcPr>
            <w:tcW w:w="45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3B9D94A3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275C11E0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720" w:type="dxa"/>
            <w:gridSpan w:val="2"/>
            <w:vMerge w:val="restart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12267DFE" w14:textId="77777777" w:rsidR="002F1F1C" w:rsidRPr="00F94EB3" w:rsidRDefault="002F1F1C" w:rsidP="002F1F1C">
            <w:pPr>
              <w:keepNext/>
              <w:keepLines/>
              <w:spacing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N/A</w:t>
            </w:r>
          </w:p>
        </w:tc>
        <w:tc>
          <w:tcPr>
            <w:tcW w:w="362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69BC34EA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32" w:type="dxa"/>
            <w:tcBorders>
              <w:top w:val="doub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7446E553" w14:textId="50B17260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18</w:t>
            </w:r>
          </w:p>
        </w:tc>
        <w:tc>
          <w:tcPr>
            <w:tcW w:w="901" w:type="dxa"/>
            <w:gridSpan w:val="2"/>
            <w:tcBorders>
              <w:top w:val="double" w:sz="6" w:space="0" w:color="000000" w:themeColor="text1"/>
              <w:left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5ED885B4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901" w:type="dxa"/>
            <w:gridSpan w:val="2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338E419A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24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73778A68" w14:textId="57F1C954" w:rsidR="002F1F1C" w:rsidRPr="00F94EB3" w:rsidRDefault="000B7C5F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6</w:t>
            </w:r>
          </w:p>
        </w:tc>
      </w:tr>
      <w:tr w:rsidR="002F1F1C" w:rsidRPr="00F94EB3" w14:paraId="535E257C" w14:textId="77777777" w:rsidTr="005D1783">
        <w:trPr>
          <w:cantSplit/>
          <w:trHeight w:val="866"/>
        </w:trPr>
        <w:tc>
          <w:tcPr>
            <w:tcW w:w="1416" w:type="dxa"/>
            <w:vMerge/>
            <w:tcMar>
              <w:left w:w="43" w:type="dxa"/>
              <w:right w:w="43" w:type="dxa"/>
            </w:tcMar>
            <w:vAlign w:val="center"/>
          </w:tcPr>
          <w:p w14:paraId="11BDD851" w14:textId="77777777" w:rsidR="002F1F1C" w:rsidRPr="00F94EB3" w:rsidRDefault="002F1F1C" w:rsidP="002F1F1C">
            <w:pPr>
              <w:keepNext/>
              <w:keepLines/>
              <w:spacing w:before="124" w:after="1"/>
              <w:rPr>
                <w:rFonts w:cs="Arial"/>
              </w:rPr>
            </w:pPr>
          </w:p>
        </w:tc>
        <w:tc>
          <w:tcPr>
            <w:tcW w:w="899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3B204862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2</w:t>
            </w:r>
          </w:p>
        </w:tc>
        <w:tc>
          <w:tcPr>
            <w:tcW w:w="449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6085B0D7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59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03DE0EC3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5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78E8FC78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1169" w:type="dxa"/>
            <w:gridSpan w:val="4"/>
            <w:vMerge/>
            <w:tcMar>
              <w:left w:w="43" w:type="dxa"/>
              <w:right w:w="43" w:type="dxa"/>
            </w:tcMar>
          </w:tcPr>
          <w:p w14:paraId="1D2A7930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0177E801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700C1F5D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720" w:type="dxa"/>
            <w:gridSpan w:val="2"/>
            <w:vMerge/>
            <w:tcMar>
              <w:left w:w="43" w:type="dxa"/>
              <w:right w:w="43" w:type="dxa"/>
            </w:tcMar>
          </w:tcPr>
          <w:p w14:paraId="1C1C2B0C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2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7FAC3EE7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32" w:type="dxa"/>
            <w:tcBorders>
              <w:top w:val="sing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0DF61211" w14:textId="23BA1E4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8</w:t>
            </w:r>
          </w:p>
        </w:tc>
        <w:tc>
          <w:tcPr>
            <w:tcW w:w="901" w:type="dxa"/>
            <w:gridSpan w:val="2"/>
            <w:tcBorders>
              <w:top w:val="single" w:sz="6" w:space="0" w:color="000000" w:themeColor="text1"/>
              <w:left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341FCA41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901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429EDC4E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2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63767B1E" w14:textId="7E264D85" w:rsidR="002F1F1C" w:rsidRPr="00F94EB3" w:rsidRDefault="000B7C5F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4</w:t>
            </w:r>
          </w:p>
        </w:tc>
      </w:tr>
      <w:tr w:rsidR="002F1F1C" w:rsidRPr="00F94EB3" w14:paraId="683ADB5D" w14:textId="77777777" w:rsidTr="005D1783">
        <w:trPr>
          <w:cantSplit/>
          <w:trHeight w:val="505"/>
        </w:trPr>
        <w:tc>
          <w:tcPr>
            <w:tcW w:w="1416" w:type="dxa"/>
            <w:vMerge/>
            <w:tcMar>
              <w:left w:w="43" w:type="dxa"/>
              <w:right w:w="43" w:type="dxa"/>
            </w:tcMar>
            <w:vAlign w:val="center"/>
          </w:tcPr>
          <w:p w14:paraId="5DD0DBFD" w14:textId="77777777" w:rsidR="002F1F1C" w:rsidRPr="00F94EB3" w:rsidRDefault="002F1F1C" w:rsidP="002F1F1C">
            <w:pPr>
              <w:keepNext/>
              <w:keepLines/>
              <w:spacing w:before="124" w:after="1"/>
              <w:rPr>
                <w:rFonts w:cs="Arial"/>
              </w:rPr>
            </w:pPr>
          </w:p>
        </w:tc>
        <w:tc>
          <w:tcPr>
            <w:tcW w:w="899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30945FDD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Tier Totals</w:t>
            </w:r>
          </w:p>
        </w:tc>
        <w:tc>
          <w:tcPr>
            <w:tcW w:w="449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472E6ACA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59" w:type="dxa"/>
            <w:gridSpan w:val="2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5AC3A87D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5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1F23ACD6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1169" w:type="dxa"/>
            <w:gridSpan w:val="4"/>
            <w:vMerge/>
            <w:tcMar>
              <w:left w:w="43" w:type="dxa"/>
              <w:right w:w="43" w:type="dxa"/>
            </w:tcMar>
          </w:tcPr>
          <w:p w14:paraId="36AA5706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3FD94D62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0E7A7807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720" w:type="dxa"/>
            <w:gridSpan w:val="2"/>
            <w:vMerge/>
            <w:tcMar>
              <w:left w:w="43" w:type="dxa"/>
              <w:right w:w="43" w:type="dxa"/>
            </w:tcMar>
          </w:tcPr>
          <w:p w14:paraId="0B5B6CB4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2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4D65E5CB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32" w:type="dxa"/>
            <w:tcBorders>
              <w:top w:val="single" w:sz="6" w:space="0" w:color="000000" w:themeColor="text1"/>
              <w:bottom w:val="doub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592D839F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26</w:t>
            </w:r>
          </w:p>
        </w:tc>
        <w:tc>
          <w:tcPr>
            <w:tcW w:w="901" w:type="dxa"/>
            <w:gridSpan w:val="2"/>
            <w:tcBorders>
              <w:top w:val="single" w:sz="6" w:space="0" w:color="000000" w:themeColor="text1"/>
              <w:left w:val="doub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421F53A9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901" w:type="dxa"/>
            <w:gridSpan w:val="2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46D95F9F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24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1C363FD0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10</w:t>
            </w:r>
          </w:p>
        </w:tc>
      </w:tr>
      <w:tr w:rsidR="002F1F1C" w:rsidRPr="00F94EB3" w14:paraId="6000495E" w14:textId="77777777" w:rsidTr="005D1783">
        <w:trPr>
          <w:cantSplit/>
          <w:trHeight w:val="723"/>
        </w:trPr>
        <w:tc>
          <w:tcPr>
            <w:tcW w:w="1416" w:type="dxa"/>
            <w:vMerge w:val="restart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34FE5F98" w14:textId="77777777" w:rsidR="002F1F1C" w:rsidRPr="00F94EB3" w:rsidRDefault="002F1F1C" w:rsidP="002F1F1C">
            <w:pPr>
              <w:keepNext/>
              <w:keepLines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2.</w:t>
            </w:r>
          </w:p>
          <w:p w14:paraId="1DA617C6" w14:textId="77777777" w:rsidR="002F1F1C" w:rsidRPr="00F94EB3" w:rsidRDefault="002F1F1C" w:rsidP="002F1F1C">
            <w:pPr>
              <w:keepNext/>
              <w:keepLines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Plant</w:t>
            </w:r>
          </w:p>
          <w:p w14:paraId="07EABA56" w14:textId="77777777" w:rsidR="002F1F1C" w:rsidRPr="00F94EB3" w:rsidRDefault="002F1F1C" w:rsidP="002F1F1C">
            <w:pPr>
              <w:keepNext/>
              <w:keepLines/>
              <w:spacing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Systems</w:t>
            </w:r>
          </w:p>
        </w:tc>
        <w:tc>
          <w:tcPr>
            <w:tcW w:w="899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52FB1995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1</w:t>
            </w:r>
          </w:p>
        </w:tc>
        <w:tc>
          <w:tcPr>
            <w:tcW w:w="449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061146A5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59" w:type="dxa"/>
            <w:gridSpan w:val="2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5FCFCF6D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5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42557E3C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59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64D8A461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gridSpan w:val="2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6626FC3F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00A7E305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43BCDA08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3F054CFC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496729F3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15C13748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2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30727D21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32" w:type="dxa"/>
            <w:tcBorders>
              <w:top w:val="doub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333728C4" w14:textId="4E198925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28</w:t>
            </w:r>
          </w:p>
        </w:tc>
        <w:tc>
          <w:tcPr>
            <w:tcW w:w="901" w:type="dxa"/>
            <w:gridSpan w:val="2"/>
            <w:tcBorders>
              <w:top w:val="double" w:sz="6" w:space="0" w:color="000000" w:themeColor="text1"/>
              <w:left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6623AF82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901" w:type="dxa"/>
            <w:gridSpan w:val="2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0210F2EF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24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5F447318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5</w:t>
            </w:r>
          </w:p>
        </w:tc>
      </w:tr>
      <w:tr w:rsidR="002F1F1C" w:rsidRPr="00F94EB3" w14:paraId="32342A45" w14:textId="77777777" w:rsidTr="005D1783">
        <w:trPr>
          <w:cantSplit/>
          <w:trHeight w:val="528"/>
        </w:trPr>
        <w:tc>
          <w:tcPr>
            <w:tcW w:w="1416" w:type="dxa"/>
            <w:vMerge/>
            <w:tcMar>
              <w:left w:w="43" w:type="dxa"/>
              <w:right w:w="43" w:type="dxa"/>
            </w:tcMar>
            <w:vAlign w:val="center"/>
          </w:tcPr>
          <w:p w14:paraId="060B9057" w14:textId="77777777" w:rsidR="002F1F1C" w:rsidRPr="00F94EB3" w:rsidRDefault="002F1F1C" w:rsidP="002F1F1C">
            <w:pPr>
              <w:keepNext/>
              <w:keepLines/>
              <w:spacing w:before="124" w:after="1"/>
              <w:rPr>
                <w:rFonts w:cs="Arial"/>
              </w:rPr>
            </w:pPr>
          </w:p>
        </w:tc>
        <w:tc>
          <w:tcPr>
            <w:tcW w:w="899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04AD1062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2</w:t>
            </w:r>
          </w:p>
        </w:tc>
        <w:tc>
          <w:tcPr>
            <w:tcW w:w="449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7E5A2A9B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59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6421868D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5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7533AE01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59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5AA753F3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604C6738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6E20B64B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77FE4B1C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719478B7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67E7F4F2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48ACDA7B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2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2A46701C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32" w:type="dxa"/>
            <w:tcBorders>
              <w:top w:val="sing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6B47AA53" w14:textId="55370A72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9</w:t>
            </w:r>
          </w:p>
        </w:tc>
        <w:tc>
          <w:tcPr>
            <w:tcW w:w="450" w:type="dxa"/>
            <w:tcBorders>
              <w:top w:val="single" w:sz="6" w:space="0" w:color="000000" w:themeColor="text1"/>
              <w:left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375E2F49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1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3348C42F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901" w:type="dxa"/>
            <w:gridSpan w:val="2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</w:tcPr>
          <w:p w14:paraId="099B0F8D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24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1CB04AD9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3</w:t>
            </w:r>
          </w:p>
        </w:tc>
      </w:tr>
      <w:tr w:rsidR="002F1F1C" w:rsidRPr="00F94EB3" w14:paraId="238B4D81" w14:textId="77777777" w:rsidTr="005D1783">
        <w:trPr>
          <w:cantSplit/>
          <w:trHeight w:val="518"/>
        </w:trPr>
        <w:tc>
          <w:tcPr>
            <w:tcW w:w="1416" w:type="dxa"/>
            <w:vMerge/>
            <w:tcMar>
              <w:left w:w="43" w:type="dxa"/>
              <w:right w:w="43" w:type="dxa"/>
            </w:tcMar>
            <w:vAlign w:val="center"/>
          </w:tcPr>
          <w:p w14:paraId="16465ED4" w14:textId="77777777" w:rsidR="002F1F1C" w:rsidRPr="00F94EB3" w:rsidRDefault="002F1F1C" w:rsidP="002F1F1C">
            <w:pPr>
              <w:keepNext/>
              <w:keepLines/>
              <w:spacing w:before="124" w:after="1"/>
              <w:rPr>
                <w:rFonts w:cs="Arial"/>
              </w:rPr>
            </w:pPr>
          </w:p>
        </w:tc>
        <w:tc>
          <w:tcPr>
            <w:tcW w:w="899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24B0A29D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Tier Totals</w:t>
            </w:r>
          </w:p>
        </w:tc>
        <w:tc>
          <w:tcPr>
            <w:tcW w:w="449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275B3256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59" w:type="dxa"/>
            <w:gridSpan w:val="2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70A6C3CA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5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48B1FF37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59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6F98AAEF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gridSpan w:val="2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4EE27761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610A9516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6E064674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01C9CBB4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359859BC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30B7549F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362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043621A5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32" w:type="dxa"/>
            <w:tcBorders>
              <w:top w:val="single" w:sz="6" w:space="0" w:color="000000" w:themeColor="text1"/>
              <w:bottom w:val="doub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2BB56E2A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37</w:t>
            </w:r>
          </w:p>
        </w:tc>
        <w:tc>
          <w:tcPr>
            <w:tcW w:w="901" w:type="dxa"/>
            <w:gridSpan w:val="2"/>
            <w:tcBorders>
              <w:top w:val="single" w:sz="6" w:space="0" w:color="000000" w:themeColor="text1"/>
              <w:left w:val="doub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6A501613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901" w:type="dxa"/>
            <w:gridSpan w:val="2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</w:tcPr>
          <w:p w14:paraId="1D6BC86C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24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4AF491D4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8</w:t>
            </w:r>
          </w:p>
        </w:tc>
      </w:tr>
      <w:tr w:rsidR="002F1F1C" w:rsidRPr="00F94EB3" w14:paraId="069C5745" w14:textId="77777777" w:rsidTr="00813A90">
        <w:trPr>
          <w:cantSplit/>
          <w:trHeight w:val="235"/>
        </w:trPr>
        <w:tc>
          <w:tcPr>
            <w:tcW w:w="1416" w:type="dxa"/>
            <w:vMerge w:val="restart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32291F63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3.</w:t>
            </w:r>
          </w:p>
          <w:p w14:paraId="6EA5E46A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Generic Knowledge and Abilities Categories</w:t>
            </w:r>
          </w:p>
        </w:tc>
        <w:tc>
          <w:tcPr>
            <w:tcW w:w="1618" w:type="dxa"/>
            <w:gridSpan w:val="3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6D38B356" w14:textId="78924909" w:rsidR="002F1F1C" w:rsidRPr="00F94EB3" w:rsidRDefault="00813A90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CO</w:t>
            </w:r>
          </w:p>
        </w:tc>
        <w:tc>
          <w:tcPr>
            <w:tcW w:w="1623" w:type="dxa"/>
            <w:gridSpan w:val="6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3344DBC2" w14:textId="4EA04E2F" w:rsidR="002F1F1C" w:rsidRPr="00F94EB3" w:rsidRDefault="00813A90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EC</w:t>
            </w:r>
          </w:p>
        </w:tc>
        <w:tc>
          <w:tcPr>
            <w:tcW w:w="900" w:type="dxa"/>
            <w:gridSpan w:val="2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73AF8282" w14:textId="0678719E" w:rsidR="002F1F1C" w:rsidRPr="00F94EB3" w:rsidRDefault="00813A90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RC</w:t>
            </w:r>
          </w:p>
        </w:tc>
        <w:tc>
          <w:tcPr>
            <w:tcW w:w="1082" w:type="dxa"/>
            <w:gridSpan w:val="3"/>
            <w:tcBorders>
              <w:top w:val="double" w:sz="6" w:space="0" w:color="000000" w:themeColor="text1"/>
              <w:bottom w:val="single" w:sz="6" w:space="0" w:color="000000" w:themeColor="text1"/>
            </w:tcBorders>
            <w:vAlign w:val="center"/>
          </w:tcPr>
          <w:p w14:paraId="2F2E97AF" w14:textId="36B3D5CD" w:rsidR="002F1F1C" w:rsidRPr="00F94EB3" w:rsidRDefault="00813A90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EM</w:t>
            </w:r>
          </w:p>
        </w:tc>
        <w:tc>
          <w:tcPr>
            <w:tcW w:w="632" w:type="dxa"/>
            <w:vMerge w:val="restart"/>
            <w:tcBorders>
              <w:top w:val="double" w:sz="6" w:space="0" w:color="000000" w:themeColor="text1"/>
              <w:bottom w:val="double" w:sz="6" w:space="0" w:color="000000" w:themeColor="text1"/>
              <w:right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297DE220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6</w:t>
            </w:r>
          </w:p>
        </w:tc>
        <w:tc>
          <w:tcPr>
            <w:tcW w:w="450" w:type="dxa"/>
            <w:tcBorders>
              <w:top w:val="double" w:sz="6" w:space="0" w:color="000000" w:themeColor="text1"/>
              <w:left w:val="doub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5D58BF63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CO</w:t>
            </w:r>
          </w:p>
        </w:tc>
        <w:tc>
          <w:tcPr>
            <w:tcW w:w="451" w:type="dxa"/>
            <w:tcBorders>
              <w:top w:val="doub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30B32A08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EC</w:t>
            </w:r>
          </w:p>
        </w:tc>
        <w:tc>
          <w:tcPr>
            <w:tcW w:w="450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6460526A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RC</w:t>
            </w:r>
          </w:p>
        </w:tc>
        <w:tc>
          <w:tcPr>
            <w:tcW w:w="451" w:type="dxa"/>
            <w:tcBorders>
              <w:top w:val="double" w:sz="6" w:space="0" w:color="000000" w:themeColor="text1"/>
              <w:bottom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5E46A0B8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EM</w:t>
            </w:r>
          </w:p>
        </w:tc>
        <w:tc>
          <w:tcPr>
            <w:tcW w:w="624" w:type="dxa"/>
            <w:vMerge w:val="restart"/>
            <w:tcBorders>
              <w:top w:val="doub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5690A87B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7</w:t>
            </w:r>
          </w:p>
        </w:tc>
      </w:tr>
      <w:tr w:rsidR="002F1F1C" w:rsidRPr="00F94EB3" w14:paraId="1DC3CF3E" w14:textId="77777777" w:rsidTr="00B11295">
        <w:trPr>
          <w:cantSplit/>
          <w:trHeight w:val="1204"/>
        </w:trPr>
        <w:tc>
          <w:tcPr>
            <w:tcW w:w="1416" w:type="dxa"/>
            <w:vMerge/>
            <w:tcMar>
              <w:left w:w="43" w:type="dxa"/>
              <w:right w:w="43" w:type="dxa"/>
            </w:tcMar>
            <w:vAlign w:val="center"/>
          </w:tcPr>
          <w:p w14:paraId="36CCAAB7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1618" w:type="dxa"/>
            <w:gridSpan w:val="3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64BDEE3E" w14:textId="77777777" w:rsidR="002F1F1C" w:rsidRPr="00F94EB3" w:rsidRDefault="002F1F1C" w:rsidP="002F1F1C">
            <w:pPr>
              <w:keepNext/>
              <w:keepLines/>
              <w:spacing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2</w:t>
            </w:r>
          </w:p>
        </w:tc>
        <w:tc>
          <w:tcPr>
            <w:tcW w:w="1623" w:type="dxa"/>
            <w:gridSpan w:val="6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6569B077" w14:textId="77777777" w:rsidR="002F1F1C" w:rsidRPr="00F94EB3" w:rsidRDefault="002F1F1C" w:rsidP="002F1F1C">
            <w:pPr>
              <w:keepNext/>
              <w:keepLines/>
              <w:spacing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22A3AD4F" w14:textId="77777777" w:rsidR="002F1F1C" w:rsidRPr="00F94EB3" w:rsidRDefault="002F1F1C" w:rsidP="002F1F1C">
            <w:pPr>
              <w:keepNext/>
              <w:keepLines/>
              <w:spacing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1</w:t>
            </w:r>
          </w:p>
        </w:tc>
        <w:tc>
          <w:tcPr>
            <w:tcW w:w="1082" w:type="dxa"/>
            <w:gridSpan w:val="3"/>
            <w:tcBorders>
              <w:top w:val="single" w:sz="6" w:space="0" w:color="000000" w:themeColor="text1"/>
              <w:bottom w:val="double" w:sz="6" w:space="0" w:color="000000" w:themeColor="text1"/>
            </w:tcBorders>
            <w:vAlign w:val="center"/>
          </w:tcPr>
          <w:p w14:paraId="7C3C6EA3" w14:textId="77777777" w:rsidR="002F1F1C" w:rsidRPr="00F94EB3" w:rsidRDefault="002F1F1C" w:rsidP="002F1F1C">
            <w:pPr>
              <w:keepNext/>
              <w:keepLines/>
              <w:spacing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1</w:t>
            </w:r>
          </w:p>
        </w:tc>
        <w:tc>
          <w:tcPr>
            <w:tcW w:w="632" w:type="dxa"/>
            <w:vMerge/>
            <w:tcBorders>
              <w:bottom w:val="doub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356D533C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6" w:space="0" w:color="000000" w:themeColor="text1"/>
              <w:left w:val="double" w:sz="6" w:space="0" w:color="000000" w:themeColor="text1"/>
              <w:bottom w:val="double" w:sz="6" w:space="0" w:color="000000" w:themeColor="text1"/>
              <w:right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3E1EED8D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1" w:type="dxa"/>
            <w:tcBorders>
              <w:top w:val="single" w:sz="6" w:space="0" w:color="000000" w:themeColor="text1"/>
              <w:left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438C2260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720F82C8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451" w:type="dxa"/>
            <w:tcBorders>
              <w:top w:val="single" w:sz="6" w:space="0" w:color="000000" w:themeColor="text1"/>
              <w:bottom w:val="doub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58191E8D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624" w:type="dxa"/>
            <w:vMerge/>
            <w:tcMar>
              <w:left w:w="43" w:type="dxa"/>
              <w:right w:w="43" w:type="dxa"/>
            </w:tcMar>
            <w:vAlign w:val="center"/>
          </w:tcPr>
          <w:p w14:paraId="56B5F6A4" w14:textId="77777777" w:rsidR="002F1F1C" w:rsidRPr="00F94EB3" w:rsidRDefault="002F1F1C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</w:tr>
      <w:tr w:rsidR="00B11295" w:rsidRPr="00F94EB3" w14:paraId="20F21D93" w14:textId="77777777" w:rsidTr="00B11295">
        <w:trPr>
          <w:cantSplit/>
          <w:trHeight w:val="322"/>
        </w:trPr>
        <w:tc>
          <w:tcPr>
            <w:tcW w:w="1416" w:type="dxa"/>
            <w:vMerge w:val="restart"/>
            <w:tcBorders>
              <w:top w:val="single" w:sz="6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14:paraId="7BF232F2" w14:textId="77777777" w:rsidR="00B11295" w:rsidRPr="00F94EB3" w:rsidRDefault="00B11295" w:rsidP="002F1F1C">
            <w:pPr>
              <w:keepNext/>
              <w:keepLines/>
              <w:ind w:left="911" w:right="173" w:hanging="900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4.  Theory</w:t>
            </w:r>
          </w:p>
        </w:tc>
        <w:tc>
          <w:tcPr>
            <w:tcW w:w="2611" w:type="dxa"/>
            <w:gridSpan w:val="7"/>
            <w:tcBorders>
              <w:top w:val="single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93431A" w14:textId="67894D62" w:rsidR="00B11295" w:rsidRPr="00F94EB3" w:rsidRDefault="00B11295" w:rsidP="00BA414E">
            <w:pPr>
              <w:keepNext/>
              <w:keepLines/>
              <w:ind w:left="911" w:right="173" w:hanging="900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Reactor Theory</w:t>
            </w:r>
          </w:p>
        </w:tc>
        <w:tc>
          <w:tcPr>
            <w:tcW w:w="2612" w:type="dxa"/>
            <w:gridSpan w:val="7"/>
            <w:tcBorders>
              <w:top w:val="single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50C708" w14:textId="217A9157" w:rsidR="00B11295" w:rsidRPr="00F94EB3" w:rsidRDefault="00B11295" w:rsidP="00BA414E">
            <w:pPr>
              <w:keepNext/>
              <w:keepLines/>
              <w:ind w:left="911" w:right="173" w:hanging="900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Thermodynamics</w:t>
            </w:r>
          </w:p>
        </w:tc>
        <w:tc>
          <w:tcPr>
            <w:tcW w:w="632" w:type="dxa"/>
            <w:vMerge w:val="restart"/>
            <w:tcBorders>
              <w:top w:val="double" w:sz="4" w:space="0" w:color="000000" w:themeColor="text1"/>
              <w:left w:val="single" w:sz="4" w:space="0" w:color="000000" w:themeColor="text1"/>
              <w:bottom w:val="double" w:sz="6" w:space="0" w:color="000000"/>
              <w:right w:val="double" w:sz="4" w:space="0" w:color="000000" w:themeColor="text1"/>
            </w:tcBorders>
            <w:vAlign w:val="center"/>
          </w:tcPr>
          <w:p w14:paraId="30F055E0" w14:textId="77777777" w:rsidR="00B11295" w:rsidRPr="00F94EB3" w:rsidRDefault="00B11295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6</w:t>
            </w:r>
          </w:p>
        </w:tc>
        <w:tc>
          <w:tcPr>
            <w:tcW w:w="2426" w:type="dxa"/>
            <w:gridSpan w:val="5"/>
            <w:vMerge w:val="restart"/>
            <w:tcBorders>
              <w:top w:val="double" w:sz="6" w:space="0" w:color="000000" w:themeColor="text1"/>
              <w:left w:val="doub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0F1B2F4C" w14:textId="77777777" w:rsidR="00B11295" w:rsidRPr="00F94EB3" w:rsidRDefault="00B11295" w:rsidP="002F1F1C">
            <w:pPr>
              <w:keepNext/>
              <w:keepLines/>
              <w:ind w:left="911" w:right="173" w:hanging="900"/>
              <w:rPr>
                <w:rFonts w:cs="Arial"/>
              </w:rPr>
            </w:pPr>
          </w:p>
        </w:tc>
      </w:tr>
      <w:tr w:rsidR="00B11295" w:rsidRPr="00F94EB3" w14:paraId="408FAAAD" w14:textId="77777777" w:rsidTr="00B11295">
        <w:trPr>
          <w:cantSplit/>
          <w:trHeight w:val="773"/>
        </w:trPr>
        <w:tc>
          <w:tcPr>
            <w:tcW w:w="1416" w:type="dxa"/>
            <w:vMerge/>
            <w:tcMar>
              <w:left w:w="43" w:type="dxa"/>
              <w:right w:w="43" w:type="dxa"/>
            </w:tcMar>
            <w:vAlign w:val="center"/>
          </w:tcPr>
          <w:p w14:paraId="03655544" w14:textId="77777777" w:rsidR="00B11295" w:rsidRPr="00F94EB3" w:rsidRDefault="00B11295" w:rsidP="002F1F1C">
            <w:pPr>
              <w:keepNext/>
              <w:keepLines/>
              <w:ind w:left="911" w:right="173" w:hanging="900"/>
              <w:rPr>
                <w:rFonts w:cs="Arial"/>
              </w:rPr>
            </w:pPr>
          </w:p>
        </w:tc>
        <w:tc>
          <w:tcPr>
            <w:tcW w:w="261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double" w:sz="6" w:space="0" w:color="000000" w:themeColor="text1"/>
              <w:right w:val="single" w:sz="4" w:space="0" w:color="000000" w:themeColor="text1"/>
            </w:tcBorders>
            <w:vAlign w:val="center"/>
          </w:tcPr>
          <w:p w14:paraId="4C1445A7" w14:textId="77777777" w:rsidR="00B11295" w:rsidRPr="00F94EB3" w:rsidRDefault="00B11295" w:rsidP="002F1F1C">
            <w:pPr>
              <w:keepNext/>
              <w:keepLines/>
              <w:ind w:left="911" w:right="173" w:hanging="900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3</w:t>
            </w:r>
          </w:p>
        </w:tc>
        <w:tc>
          <w:tcPr>
            <w:tcW w:w="2612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double" w:sz="6" w:space="0" w:color="000000" w:themeColor="text1"/>
              <w:right w:val="single" w:sz="4" w:space="0" w:color="000000" w:themeColor="text1"/>
            </w:tcBorders>
            <w:vAlign w:val="center"/>
          </w:tcPr>
          <w:p w14:paraId="3D22EC2B" w14:textId="74E68F4C" w:rsidR="00B11295" w:rsidRPr="00F94EB3" w:rsidRDefault="00B11295" w:rsidP="002F1F1C">
            <w:pPr>
              <w:keepNext/>
              <w:keepLines/>
              <w:ind w:left="911" w:right="173" w:hanging="900"/>
              <w:jc w:val="center"/>
              <w:rPr>
                <w:rFonts w:cs="Arial"/>
              </w:rPr>
            </w:pPr>
            <w:r w:rsidRPr="00F94EB3">
              <w:rPr>
                <w:rFonts w:cs="Arial"/>
              </w:rPr>
              <w:t>3</w:t>
            </w:r>
          </w:p>
        </w:tc>
        <w:tc>
          <w:tcPr>
            <w:tcW w:w="632" w:type="dxa"/>
            <w:vMerge/>
            <w:tcBorders>
              <w:top w:val="double" w:sz="6" w:space="0" w:color="000000"/>
              <w:bottom w:val="double" w:sz="6" w:space="0" w:color="000000"/>
              <w:right w:val="double" w:sz="4" w:space="0" w:color="000000" w:themeColor="text1"/>
            </w:tcBorders>
            <w:vAlign w:val="center"/>
          </w:tcPr>
          <w:p w14:paraId="7FCB0608" w14:textId="77777777" w:rsidR="00B11295" w:rsidRPr="00F94EB3" w:rsidRDefault="00B11295" w:rsidP="002F1F1C">
            <w:pPr>
              <w:keepNext/>
              <w:keepLines/>
              <w:spacing w:before="124" w:after="1"/>
              <w:jc w:val="center"/>
              <w:rPr>
                <w:rFonts w:cs="Arial"/>
              </w:rPr>
            </w:pPr>
          </w:p>
        </w:tc>
        <w:tc>
          <w:tcPr>
            <w:tcW w:w="2426" w:type="dxa"/>
            <w:gridSpan w:val="5"/>
            <w:vMerge/>
            <w:tcBorders>
              <w:left w:val="double" w:sz="4" w:space="0" w:color="000000" w:themeColor="text1"/>
            </w:tcBorders>
            <w:vAlign w:val="center"/>
          </w:tcPr>
          <w:p w14:paraId="2AB36DFF" w14:textId="77777777" w:rsidR="00B11295" w:rsidRPr="00F94EB3" w:rsidRDefault="00B11295" w:rsidP="002F1F1C">
            <w:pPr>
              <w:keepNext/>
              <w:keepLines/>
              <w:ind w:left="911" w:right="173" w:hanging="900"/>
              <w:rPr>
                <w:rFonts w:cs="Arial"/>
              </w:rPr>
            </w:pPr>
          </w:p>
        </w:tc>
      </w:tr>
    </w:tbl>
    <w:p w14:paraId="3B7D1397" w14:textId="0BA2E9B7" w:rsidR="00FC5FF0" w:rsidRPr="00F94EB3" w:rsidRDefault="00FC5FF0" w:rsidP="00062595">
      <w:pPr>
        <w:tabs>
          <w:tab w:val="left" w:pos="4500"/>
        </w:tabs>
        <w:jc w:val="both"/>
        <w:rPr>
          <w:rFonts w:cs="Arial"/>
          <w:color w:val="auto"/>
        </w:rPr>
      </w:pPr>
    </w:p>
    <w:p w14:paraId="3C2B7B55" w14:textId="77777777" w:rsidR="00813A90" w:rsidRPr="00F94EB3" w:rsidRDefault="00813A90" w:rsidP="00813A90">
      <w:pPr>
        <w:tabs>
          <w:tab w:val="left" w:pos="4500"/>
        </w:tabs>
        <w:rPr>
          <w:rFonts w:cs="Arial"/>
          <w:color w:val="auto"/>
        </w:rPr>
      </w:pPr>
      <w:r w:rsidRPr="00F94EB3">
        <w:rPr>
          <w:rFonts w:cs="Arial"/>
          <w:color w:val="auto"/>
        </w:rPr>
        <w:t xml:space="preserve">Note:  CO = Conduct of Operations; EC = Equipment Control; RC = Radiation </w:t>
      </w:r>
      <w:proofErr w:type="gramStart"/>
      <w:r w:rsidRPr="00F94EB3">
        <w:rPr>
          <w:rFonts w:cs="Arial"/>
          <w:color w:val="auto"/>
        </w:rPr>
        <w:t>Control;</w:t>
      </w:r>
      <w:proofErr w:type="gramEnd"/>
    </w:p>
    <w:p w14:paraId="6B2746C4" w14:textId="77777777" w:rsidR="00813A90" w:rsidRPr="00F94EB3" w:rsidRDefault="00813A90" w:rsidP="00813A90">
      <w:pPr>
        <w:tabs>
          <w:tab w:val="left" w:pos="4500"/>
        </w:tabs>
        <w:rPr>
          <w:rFonts w:cs="Arial"/>
          <w:color w:val="auto"/>
        </w:rPr>
      </w:pPr>
      <w:r w:rsidRPr="00F94EB3">
        <w:rPr>
          <w:rFonts w:cs="Arial"/>
          <w:color w:val="auto"/>
        </w:rPr>
        <w:t xml:space="preserve">           EM = Emergency Procedures/Plan</w:t>
      </w:r>
    </w:p>
    <w:p w14:paraId="03ECD213" w14:textId="72BD351C" w:rsidR="00FC5FF0" w:rsidRPr="00F94EB3" w:rsidRDefault="00FC5FF0" w:rsidP="00062595">
      <w:pPr>
        <w:tabs>
          <w:tab w:val="left" w:pos="4500"/>
        </w:tabs>
        <w:jc w:val="both"/>
        <w:rPr>
          <w:rFonts w:cs="Arial"/>
          <w:color w:val="auto"/>
        </w:rPr>
      </w:pPr>
    </w:p>
    <w:tbl>
      <w:tblPr>
        <w:tblpPr w:leftFromText="180" w:rightFromText="180" w:vertAnchor="text" w:horzAnchor="margin" w:tblpY="-154"/>
        <w:tblW w:w="928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938"/>
        <w:gridCol w:w="260"/>
        <w:gridCol w:w="260"/>
        <w:gridCol w:w="260"/>
        <w:gridCol w:w="260"/>
        <w:gridCol w:w="330"/>
        <w:gridCol w:w="394"/>
        <w:gridCol w:w="3590"/>
        <w:gridCol w:w="411"/>
        <w:gridCol w:w="579"/>
      </w:tblGrid>
      <w:tr w:rsidR="000667BF" w:rsidRPr="00F94EB3" w14:paraId="7A8451CC" w14:textId="77777777" w:rsidTr="00D92754">
        <w:trPr>
          <w:cantSplit/>
          <w:trHeight w:val="424"/>
        </w:trPr>
        <w:tc>
          <w:tcPr>
            <w:tcW w:w="9282" w:type="dxa"/>
            <w:gridSpan w:val="10"/>
            <w:tcBorders>
              <w:top w:val="double" w:sz="6" w:space="0" w:color="000000" w:themeColor="text1"/>
            </w:tcBorders>
          </w:tcPr>
          <w:p w14:paraId="6B35656A" w14:textId="77777777" w:rsidR="002938AB" w:rsidRPr="00F94EB3" w:rsidRDefault="002938AB" w:rsidP="000667BF">
            <w:pPr>
              <w:tabs>
                <w:tab w:val="left" w:pos="3390"/>
                <w:tab w:val="left" w:pos="8475"/>
              </w:tabs>
              <w:rPr>
                <w:rFonts w:cs="Arial"/>
                <w:sz w:val="16"/>
                <w:szCs w:val="16"/>
              </w:rPr>
            </w:pPr>
          </w:p>
          <w:p w14:paraId="79863F47" w14:textId="29B2B3D6" w:rsidR="000667BF" w:rsidRPr="00F94EB3" w:rsidRDefault="31AA2686" w:rsidP="000667BF">
            <w:pPr>
              <w:tabs>
                <w:tab w:val="left" w:pos="3390"/>
                <w:tab w:val="left" w:pos="8475"/>
              </w:tabs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 xml:space="preserve">Form </w:t>
            </w:r>
            <w:r w:rsidR="007B6117" w:rsidRPr="00F94EB3">
              <w:rPr>
                <w:rFonts w:cs="Arial"/>
                <w:sz w:val="16"/>
                <w:szCs w:val="16"/>
              </w:rPr>
              <w:t>4.1</w:t>
            </w:r>
            <w:r w:rsidRPr="00F94EB3">
              <w:rPr>
                <w:rFonts w:cs="Arial"/>
                <w:sz w:val="16"/>
                <w:szCs w:val="16"/>
              </w:rPr>
              <w:t>-AP</w:t>
            </w:r>
            <w:r w:rsidR="3D6F918B" w:rsidRPr="00F94EB3">
              <w:rPr>
                <w:rFonts w:cs="Arial"/>
                <w:sz w:val="16"/>
                <w:szCs w:val="16"/>
              </w:rPr>
              <w:t xml:space="preserve"> </w:t>
            </w:r>
            <w:r w:rsidR="000667BF" w:rsidRPr="00F94EB3">
              <w:rPr>
                <w:rFonts w:cs="Arial"/>
                <w:sz w:val="16"/>
                <w:szCs w:val="16"/>
              </w:rPr>
              <w:tab/>
            </w:r>
            <w:r w:rsidR="00921FFE" w:rsidRPr="00F94EB3">
              <w:rPr>
                <w:rFonts w:cs="Arial"/>
                <w:sz w:val="16"/>
                <w:szCs w:val="16"/>
              </w:rPr>
              <w:t>AP1000</w:t>
            </w:r>
            <w:r w:rsidR="3D08D111" w:rsidRPr="00F94EB3">
              <w:rPr>
                <w:rFonts w:cs="Arial"/>
                <w:sz w:val="16"/>
                <w:szCs w:val="16"/>
              </w:rPr>
              <w:t xml:space="preserve"> Examination Outline</w:t>
            </w:r>
            <w:r w:rsidR="5442734B" w:rsidRPr="00F94EB3">
              <w:rPr>
                <w:rFonts w:cs="Arial"/>
                <w:sz w:val="16"/>
                <w:szCs w:val="16"/>
              </w:rPr>
              <w:t xml:space="preserve"> </w:t>
            </w:r>
            <w:r w:rsidR="000667BF" w:rsidRPr="00F94EB3">
              <w:rPr>
                <w:rFonts w:cs="Arial"/>
                <w:sz w:val="16"/>
                <w:szCs w:val="16"/>
              </w:rPr>
              <w:tab/>
            </w:r>
            <w:r w:rsidRPr="00F94EB3">
              <w:rPr>
                <w:rFonts w:cs="Arial"/>
                <w:sz w:val="16"/>
                <w:szCs w:val="16"/>
              </w:rPr>
              <w:t>Page 2</w:t>
            </w:r>
          </w:p>
          <w:p w14:paraId="2E36771D" w14:textId="77777777" w:rsidR="000667BF" w:rsidRPr="00F94EB3" w:rsidRDefault="000667BF" w:rsidP="000667BF">
            <w:pPr>
              <w:tabs>
                <w:tab w:val="left" w:pos="3390"/>
                <w:tab w:val="left" w:pos="8475"/>
              </w:tabs>
              <w:jc w:val="center"/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Emergency and Abnormal Plant Evolutions—Tier 1/Group 1 (RO/SRO)</w:t>
            </w:r>
          </w:p>
        </w:tc>
      </w:tr>
      <w:tr w:rsidR="00A669F3" w:rsidRPr="00F94EB3" w14:paraId="4623E050" w14:textId="77777777" w:rsidTr="00A669F3">
        <w:trPr>
          <w:cantSplit/>
          <w:trHeight w:val="402"/>
        </w:trPr>
        <w:tc>
          <w:tcPr>
            <w:tcW w:w="2938" w:type="dxa"/>
            <w:tcBorders>
              <w:top w:val="double" w:sz="6" w:space="0" w:color="000000" w:themeColor="text1"/>
            </w:tcBorders>
          </w:tcPr>
          <w:p w14:paraId="4142FD24" w14:textId="531D343E" w:rsidR="00A669F3" w:rsidRPr="00F94EB3" w:rsidRDefault="00A669F3" w:rsidP="00A669F3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sz w:val="16"/>
              </w:rPr>
              <w:t>E/APE # / Name</w:t>
            </w:r>
            <w:del w:id="0" w:author="Scheetz, Maurin" w:date="2021-05-17T11:24:00Z">
              <w:r w:rsidRPr="00F94EB3" w:rsidDel="001A4B7B">
                <w:rPr>
                  <w:sz w:val="16"/>
                </w:rPr>
                <w:delText xml:space="preserve"> / Safety Function</w:delText>
              </w:r>
            </w:del>
          </w:p>
        </w:tc>
        <w:tc>
          <w:tcPr>
            <w:tcW w:w="260" w:type="dxa"/>
            <w:tcBorders>
              <w:top w:val="double" w:sz="6" w:space="0" w:color="000000" w:themeColor="text1"/>
            </w:tcBorders>
          </w:tcPr>
          <w:p w14:paraId="41F615A3" w14:textId="71EF50A1" w:rsidR="00A669F3" w:rsidRPr="00F94EB3" w:rsidRDefault="0020444C" w:rsidP="00A669F3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sz w:val="16"/>
              </w:rPr>
              <w:t>K</w:t>
            </w:r>
            <w:r w:rsidR="00A669F3" w:rsidRPr="00F94EB3">
              <w:rPr>
                <w:sz w:val="16"/>
              </w:rPr>
              <w:t>1</w:t>
            </w:r>
          </w:p>
        </w:tc>
        <w:tc>
          <w:tcPr>
            <w:tcW w:w="260" w:type="dxa"/>
            <w:tcBorders>
              <w:top w:val="double" w:sz="6" w:space="0" w:color="000000" w:themeColor="text1"/>
            </w:tcBorders>
          </w:tcPr>
          <w:p w14:paraId="18A8D39A" w14:textId="4A47888D" w:rsidR="00A669F3" w:rsidRPr="00F94EB3" w:rsidRDefault="00A669F3" w:rsidP="00A669F3">
            <w:pPr>
              <w:jc w:val="center"/>
              <w:rPr>
                <w:rFonts w:cs="Arial"/>
                <w:sz w:val="16"/>
                <w:szCs w:val="16"/>
              </w:rPr>
            </w:pPr>
            <w:r w:rsidRPr="00F94EB3">
              <w:rPr>
                <w:sz w:val="16"/>
              </w:rPr>
              <w:t>K2</w:t>
            </w:r>
          </w:p>
        </w:tc>
        <w:tc>
          <w:tcPr>
            <w:tcW w:w="260" w:type="dxa"/>
            <w:tcBorders>
              <w:top w:val="double" w:sz="6" w:space="0" w:color="000000" w:themeColor="text1"/>
            </w:tcBorders>
          </w:tcPr>
          <w:p w14:paraId="1FCA7611" w14:textId="1A49B95A" w:rsidR="00A669F3" w:rsidRPr="00F94EB3" w:rsidRDefault="00A669F3" w:rsidP="00A669F3">
            <w:pPr>
              <w:jc w:val="center"/>
              <w:rPr>
                <w:rFonts w:cs="Arial"/>
                <w:sz w:val="16"/>
                <w:szCs w:val="16"/>
              </w:rPr>
            </w:pPr>
            <w:r w:rsidRPr="00F94EB3">
              <w:rPr>
                <w:sz w:val="16"/>
              </w:rPr>
              <w:t>K3</w:t>
            </w:r>
          </w:p>
        </w:tc>
        <w:tc>
          <w:tcPr>
            <w:tcW w:w="260" w:type="dxa"/>
            <w:tcBorders>
              <w:top w:val="double" w:sz="6" w:space="0" w:color="000000" w:themeColor="text1"/>
              <w:bottom w:val="double" w:sz="6" w:space="0" w:color="000000" w:themeColor="text1"/>
            </w:tcBorders>
          </w:tcPr>
          <w:p w14:paraId="352029B7" w14:textId="6F3F59E1" w:rsidR="00A669F3" w:rsidRPr="00F94EB3" w:rsidRDefault="00A669F3" w:rsidP="00A669F3">
            <w:pPr>
              <w:jc w:val="center"/>
              <w:rPr>
                <w:rFonts w:cs="Arial"/>
                <w:sz w:val="16"/>
                <w:szCs w:val="16"/>
              </w:rPr>
            </w:pPr>
            <w:r w:rsidRPr="00F94EB3">
              <w:rPr>
                <w:sz w:val="16"/>
              </w:rPr>
              <w:t>A1</w:t>
            </w:r>
          </w:p>
        </w:tc>
        <w:tc>
          <w:tcPr>
            <w:tcW w:w="330" w:type="dxa"/>
            <w:tcBorders>
              <w:top w:val="double" w:sz="6" w:space="0" w:color="000000" w:themeColor="text1"/>
              <w:bottom w:val="double" w:sz="6" w:space="0" w:color="000000" w:themeColor="text1"/>
            </w:tcBorders>
            <w:shd w:val="clear" w:color="auto" w:fill="D7D2D9" w:themeFill="accent6" w:themeFillTint="66"/>
          </w:tcPr>
          <w:p w14:paraId="2DED2C85" w14:textId="6AFF76C0" w:rsidR="00A669F3" w:rsidRPr="00F94EB3" w:rsidRDefault="00A669F3" w:rsidP="00A669F3">
            <w:pPr>
              <w:jc w:val="center"/>
              <w:rPr>
                <w:rFonts w:cs="Arial"/>
                <w:sz w:val="16"/>
                <w:szCs w:val="16"/>
              </w:rPr>
            </w:pPr>
            <w:r w:rsidRPr="00F94EB3">
              <w:rPr>
                <w:sz w:val="16"/>
              </w:rPr>
              <w:t>A2</w:t>
            </w:r>
          </w:p>
        </w:tc>
        <w:tc>
          <w:tcPr>
            <w:tcW w:w="394" w:type="dxa"/>
            <w:tcBorders>
              <w:top w:val="double" w:sz="6" w:space="0" w:color="000000" w:themeColor="text1"/>
              <w:bottom w:val="double" w:sz="6" w:space="0" w:color="000000" w:themeColor="text1"/>
            </w:tcBorders>
            <w:shd w:val="clear" w:color="auto" w:fill="D7D2D9" w:themeFill="accent6" w:themeFillTint="66"/>
          </w:tcPr>
          <w:p w14:paraId="7ED1B863" w14:textId="4F14CA03" w:rsidR="00A669F3" w:rsidRPr="00F94EB3" w:rsidRDefault="00A669F3" w:rsidP="00A669F3">
            <w:pPr>
              <w:jc w:val="center"/>
              <w:rPr>
                <w:rFonts w:cs="Arial"/>
                <w:sz w:val="16"/>
                <w:szCs w:val="16"/>
              </w:rPr>
            </w:pPr>
            <w:r w:rsidRPr="00F94EB3">
              <w:rPr>
                <w:sz w:val="16"/>
              </w:rPr>
              <w:t>G</w:t>
            </w:r>
          </w:p>
        </w:tc>
        <w:tc>
          <w:tcPr>
            <w:tcW w:w="3590" w:type="dxa"/>
            <w:tcBorders>
              <w:top w:val="double" w:sz="6" w:space="0" w:color="000000" w:themeColor="text1"/>
              <w:bottom w:val="double" w:sz="6" w:space="0" w:color="000000" w:themeColor="text1"/>
            </w:tcBorders>
          </w:tcPr>
          <w:p w14:paraId="4E9BB882" w14:textId="11FAAD05" w:rsidR="00A669F3" w:rsidRPr="00F94EB3" w:rsidRDefault="00A669F3" w:rsidP="00A669F3">
            <w:pPr>
              <w:jc w:val="center"/>
              <w:rPr>
                <w:rFonts w:cs="Arial"/>
                <w:sz w:val="16"/>
                <w:szCs w:val="16"/>
              </w:rPr>
            </w:pPr>
            <w:r w:rsidRPr="00F94EB3">
              <w:rPr>
                <w:sz w:val="16"/>
              </w:rPr>
              <w:t>K/A Topic(s)</w:t>
            </w:r>
          </w:p>
        </w:tc>
        <w:tc>
          <w:tcPr>
            <w:tcW w:w="411" w:type="dxa"/>
            <w:tcBorders>
              <w:top w:val="double" w:sz="6" w:space="0" w:color="000000" w:themeColor="text1"/>
            </w:tcBorders>
          </w:tcPr>
          <w:p w14:paraId="47022785" w14:textId="31836050" w:rsidR="00A669F3" w:rsidRPr="00F94EB3" w:rsidRDefault="00A669F3" w:rsidP="00A669F3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sz w:val="16"/>
              </w:rPr>
              <w:t>IR</w:t>
            </w:r>
          </w:p>
        </w:tc>
        <w:tc>
          <w:tcPr>
            <w:tcW w:w="579" w:type="dxa"/>
            <w:tcBorders>
              <w:top w:val="double" w:sz="6" w:space="0" w:color="000000" w:themeColor="text1"/>
            </w:tcBorders>
          </w:tcPr>
          <w:p w14:paraId="38B3006B" w14:textId="220801B2" w:rsidR="00A669F3" w:rsidRPr="00F94EB3" w:rsidRDefault="00A669F3" w:rsidP="00A669F3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sz w:val="16"/>
              </w:rPr>
              <w:t>#</w:t>
            </w:r>
          </w:p>
        </w:tc>
      </w:tr>
      <w:tr w:rsidR="002938AB" w:rsidRPr="00F94EB3" w14:paraId="192C8F81" w14:textId="77777777" w:rsidTr="00AE1DAF">
        <w:trPr>
          <w:cantSplit/>
          <w:trHeight w:val="402"/>
        </w:trPr>
        <w:tc>
          <w:tcPr>
            <w:tcW w:w="2938" w:type="dxa"/>
            <w:tcBorders>
              <w:top w:val="double" w:sz="6" w:space="0" w:color="000000" w:themeColor="text1"/>
            </w:tcBorders>
          </w:tcPr>
          <w:p w14:paraId="696135ED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E-0, Reactor Trip or Safeguards Actuation</w:t>
            </w:r>
            <w:del w:id="1" w:author="Scheetz, Maurin" w:date="2021-05-17T13:20:00Z">
              <w:r w:rsidRPr="00F94EB3" w:rsidDel="0067183F">
                <w:rPr>
                  <w:rFonts w:cs="Arial"/>
                  <w:sz w:val="16"/>
                  <w:szCs w:val="16"/>
                </w:rPr>
                <w:delText xml:space="preserve"> / 1, 2, 3, 4</w:delText>
              </w:r>
            </w:del>
          </w:p>
        </w:tc>
        <w:tc>
          <w:tcPr>
            <w:tcW w:w="260" w:type="dxa"/>
            <w:tcBorders>
              <w:top w:val="double" w:sz="6" w:space="0" w:color="000000" w:themeColor="text1"/>
            </w:tcBorders>
          </w:tcPr>
          <w:p w14:paraId="515EAF45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double" w:sz="6" w:space="0" w:color="000000" w:themeColor="text1"/>
              <w:bottom w:val="single" w:sz="6" w:space="0" w:color="000000"/>
            </w:tcBorders>
          </w:tcPr>
          <w:p w14:paraId="3876D2AB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double" w:sz="6" w:space="0" w:color="000000" w:themeColor="text1"/>
              <w:bottom w:val="single" w:sz="6" w:space="0" w:color="000000"/>
            </w:tcBorders>
          </w:tcPr>
          <w:p w14:paraId="417CB37A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doub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7FE227D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doub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1B7E0714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doub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7D2D9" w:themeFill="accent6" w:themeFillTint="66"/>
          </w:tcPr>
          <w:p w14:paraId="4CE252CC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doub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</w:tcPr>
          <w:p w14:paraId="218F2F5B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double" w:sz="6" w:space="0" w:color="000000" w:themeColor="text1"/>
            </w:tcBorders>
          </w:tcPr>
          <w:p w14:paraId="0D188855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9" w:type="dxa"/>
            <w:tcBorders>
              <w:top w:val="double" w:sz="6" w:space="0" w:color="000000" w:themeColor="text1"/>
            </w:tcBorders>
          </w:tcPr>
          <w:p w14:paraId="0132E94B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</w:tr>
      <w:tr w:rsidR="002938AB" w:rsidRPr="00F94EB3" w14:paraId="0478731E" w14:textId="77777777" w:rsidTr="00AE1DAF">
        <w:trPr>
          <w:cantSplit/>
          <w:trHeight w:val="402"/>
        </w:trPr>
        <w:tc>
          <w:tcPr>
            <w:tcW w:w="2938" w:type="dxa"/>
          </w:tcPr>
          <w:p w14:paraId="5D8A169D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ES-0.1, Reactor Trip Response</w:t>
            </w:r>
            <w:del w:id="2" w:author="Scheetz, Maurin" w:date="2021-05-17T13:20:00Z">
              <w:r w:rsidRPr="00F94EB3" w:rsidDel="0067183F">
                <w:rPr>
                  <w:rFonts w:cs="Arial"/>
                  <w:sz w:val="16"/>
                  <w:szCs w:val="16"/>
                </w:rPr>
                <w:delText xml:space="preserve"> / 1, 2, 3, 4</w:delText>
              </w:r>
            </w:del>
          </w:p>
        </w:tc>
        <w:tc>
          <w:tcPr>
            <w:tcW w:w="260" w:type="dxa"/>
            <w:tcBorders>
              <w:right w:val="single" w:sz="6" w:space="0" w:color="000000"/>
            </w:tcBorders>
          </w:tcPr>
          <w:p w14:paraId="159266B5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AEB7F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93464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 w:themeColor="text1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B9E38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6" w:space="0" w:color="000000" w:themeColor="text1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6001A588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6" w:space="0" w:color="000000" w:themeColor="text1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3A38456C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6" w:space="0" w:color="000000" w:themeColor="text1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C131C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1" w:type="dxa"/>
            <w:tcBorders>
              <w:left w:val="single" w:sz="6" w:space="0" w:color="000000"/>
            </w:tcBorders>
          </w:tcPr>
          <w:p w14:paraId="7F05C899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9" w:type="dxa"/>
          </w:tcPr>
          <w:p w14:paraId="1BED94F6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</w:tr>
      <w:tr w:rsidR="002938AB" w:rsidRPr="00F94EB3" w14:paraId="3A83788F" w14:textId="77777777" w:rsidTr="00AE1DAF">
        <w:trPr>
          <w:cantSplit/>
          <w:trHeight w:val="402"/>
        </w:trPr>
        <w:tc>
          <w:tcPr>
            <w:tcW w:w="2938" w:type="dxa"/>
          </w:tcPr>
          <w:p w14:paraId="1BE4FFE5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ES-1.3, ADS Stage 1–3 Actuation Response</w:t>
            </w:r>
            <w:del w:id="3" w:author="Scheetz, Maurin" w:date="2021-05-17T13:20:00Z">
              <w:r w:rsidRPr="00F94EB3" w:rsidDel="0067183F">
                <w:rPr>
                  <w:rFonts w:cs="Arial"/>
                  <w:sz w:val="16"/>
                  <w:szCs w:val="16"/>
                </w:rPr>
                <w:delText xml:space="preserve"> / 3</w:delText>
              </w:r>
            </w:del>
          </w:p>
        </w:tc>
        <w:tc>
          <w:tcPr>
            <w:tcW w:w="260" w:type="dxa"/>
            <w:tcBorders>
              <w:right w:val="single" w:sz="6" w:space="0" w:color="000000"/>
            </w:tcBorders>
          </w:tcPr>
          <w:p w14:paraId="3B39BE4C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635BD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85C1D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2B72D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517A0FE4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52C06FCD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DDA5F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1" w:type="dxa"/>
            <w:tcBorders>
              <w:left w:val="single" w:sz="6" w:space="0" w:color="000000"/>
            </w:tcBorders>
          </w:tcPr>
          <w:p w14:paraId="4BFF529E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9" w:type="dxa"/>
          </w:tcPr>
          <w:p w14:paraId="1D1144A7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</w:tr>
      <w:tr w:rsidR="002938AB" w:rsidRPr="00F94EB3" w14:paraId="34F5951C" w14:textId="77777777" w:rsidTr="00AE1DAF">
        <w:trPr>
          <w:cantSplit/>
          <w:trHeight w:val="402"/>
        </w:trPr>
        <w:tc>
          <w:tcPr>
            <w:tcW w:w="2938" w:type="dxa"/>
          </w:tcPr>
          <w:p w14:paraId="60B4E123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ES-1.4, ADS Stage 4 Actuation Response</w:t>
            </w:r>
            <w:del w:id="4" w:author="Scheetz, Maurin" w:date="2021-05-17T13:20:00Z">
              <w:r w:rsidRPr="00F94EB3" w:rsidDel="0067183F">
                <w:rPr>
                  <w:rFonts w:cs="Arial"/>
                  <w:sz w:val="16"/>
                  <w:szCs w:val="16"/>
                </w:rPr>
                <w:delText xml:space="preserve"> / 3</w:delText>
              </w:r>
            </w:del>
          </w:p>
        </w:tc>
        <w:tc>
          <w:tcPr>
            <w:tcW w:w="260" w:type="dxa"/>
            <w:tcBorders>
              <w:right w:val="single" w:sz="6" w:space="0" w:color="000000"/>
            </w:tcBorders>
          </w:tcPr>
          <w:p w14:paraId="162DD7BB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9D681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70E32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86D68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35A9EF12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53455988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8A800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1" w:type="dxa"/>
            <w:tcBorders>
              <w:left w:val="single" w:sz="6" w:space="0" w:color="000000"/>
            </w:tcBorders>
          </w:tcPr>
          <w:p w14:paraId="63A1C98F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9" w:type="dxa"/>
          </w:tcPr>
          <w:p w14:paraId="50BE70AE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</w:tr>
      <w:tr w:rsidR="002938AB" w:rsidRPr="00F94EB3" w14:paraId="4CBF15AF" w14:textId="77777777" w:rsidTr="00AE1DAF">
        <w:trPr>
          <w:cantSplit/>
          <w:trHeight w:val="222"/>
        </w:trPr>
        <w:tc>
          <w:tcPr>
            <w:tcW w:w="2938" w:type="dxa"/>
          </w:tcPr>
          <w:p w14:paraId="4C661B1A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A-313, Uncontrolled Cooldown</w:t>
            </w:r>
            <w:del w:id="5" w:author="Scheetz, Maurin" w:date="2021-05-17T13:20:00Z">
              <w:r w:rsidRPr="00F94EB3" w:rsidDel="0067183F">
                <w:rPr>
                  <w:rFonts w:cs="Arial"/>
                  <w:sz w:val="16"/>
                  <w:szCs w:val="16"/>
                </w:rPr>
                <w:delText xml:space="preserve"> / 4 </w:delText>
              </w:r>
            </w:del>
          </w:p>
        </w:tc>
        <w:tc>
          <w:tcPr>
            <w:tcW w:w="260" w:type="dxa"/>
            <w:tcBorders>
              <w:right w:val="single" w:sz="6" w:space="0" w:color="000000"/>
            </w:tcBorders>
          </w:tcPr>
          <w:p w14:paraId="042A9CAD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93F5C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09432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23208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64963E03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72D5E283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FAB3C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1" w:type="dxa"/>
            <w:tcBorders>
              <w:left w:val="single" w:sz="6" w:space="0" w:color="000000"/>
            </w:tcBorders>
          </w:tcPr>
          <w:p w14:paraId="7B38E925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9" w:type="dxa"/>
          </w:tcPr>
          <w:p w14:paraId="5155342A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</w:tr>
      <w:tr w:rsidR="002938AB" w:rsidRPr="00F94EB3" w14:paraId="0EFBCC45" w14:textId="77777777" w:rsidTr="00AE1DAF">
        <w:trPr>
          <w:cantSplit/>
          <w:trHeight w:val="402"/>
        </w:trPr>
        <w:tc>
          <w:tcPr>
            <w:tcW w:w="2938" w:type="dxa"/>
          </w:tcPr>
          <w:p w14:paraId="59AFC007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A-336, Malfunction of Protection and Safety Monitoring System</w:t>
            </w:r>
            <w:del w:id="6" w:author="Scheetz, Maurin" w:date="2021-05-17T13:20:00Z">
              <w:r w:rsidRPr="00F94EB3" w:rsidDel="0067183F">
                <w:rPr>
                  <w:rFonts w:cs="Arial"/>
                  <w:sz w:val="16"/>
                  <w:szCs w:val="16"/>
                </w:rPr>
                <w:delText xml:space="preserve"> / 7</w:delText>
              </w:r>
            </w:del>
          </w:p>
        </w:tc>
        <w:tc>
          <w:tcPr>
            <w:tcW w:w="260" w:type="dxa"/>
            <w:tcBorders>
              <w:right w:val="single" w:sz="6" w:space="0" w:color="000000"/>
            </w:tcBorders>
          </w:tcPr>
          <w:p w14:paraId="4666A422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39327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1211A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FA56E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4D7A55A3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69341E89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4632F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1" w:type="dxa"/>
            <w:tcBorders>
              <w:left w:val="single" w:sz="6" w:space="0" w:color="000000"/>
            </w:tcBorders>
          </w:tcPr>
          <w:p w14:paraId="64DDCDC0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9" w:type="dxa"/>
          </w:tcPr>
          <w:p w14:paraId="2C2B2A20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</w:tr>
      <w:tr w:rsidR="002938AB" w:rsidRPr="00F94EB3" w14:paraId="7AE469F9" w14:textId="77777777" w:rsidTr="00AE1DAF">
        <w:trPr>
          <w:cantSplit/>
          <w:trHeight w:val="276"/>
        </w:trPr>
        <w:tc>
          <w:tcPr>
            <w:tcW w:w="2938" w:type="dxa"/>
          </w:tcPr>
          <w:p w14:paraId="6CD820D8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E-1, Loss</w:t>
            </w:r>
            <w:r w:rsidRPr="00F94EB3">
              <w:rPr>
                <w:rFonts w:cs="Arial"/>
                <w:sz w:val="16"/>
                <w:szCs w:val="16"/>
              </w:rPr>
              <w:noBreakHyphen/>
              <w:t>of</w:t>
            </w:r>
            <w:r w:rsidRPr="00F94EB3">
              <w:rPr>
                <w:rFonts w:cs="Arial"/>
                <w:sz w:val="16"/>
                <w:szCs w:val="16"/>
              </w:rPr>
              <w:noBreakHyphen/>
              <w:t>Coolant Accident</w:t>
            </w:r>
            <w:del w:id="7" w:author="Scheetz, Maurin" w:date="2021-05-17T13:20:00Z">
              <w:r w:rsidRPr="00F94EB3" w:rsidDel="0067183F">
                <w:rPr>
                  <w:rFonts w:cs="Arial"/>
                  <w:sz w:val="16"/>
                  <w:szCs w:val="16"/>
                </w:rPr>
                <w:delText xml:space="preserve"> / 2, 3</w:delText>
              </w:r>
            </w:del>
          </w:p>
        </w:tc>
        <w:tc>
          <w:tcPr>
            <w:tcW w:w="260" w:type="dxa"/>
            <w:tcBorders>
              <w:right w:val="single" w:sz="6" w:space="0" w:color="000000"/>
            </w:tcBorders>
          </w:tcPr>
          <w:p w14:paraId="3A70FDFF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CFF79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184A6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A96EA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637C7B34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398F5ED2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56B77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1" w:type="dxa"/>
            <w:tcBorders>
              <w:left w:val="single" w:sz="6" w:space="0" w:color="000000"/>
            </w:tcBorders>
          </w:tcPr>
          <w:p w14:paraId="38689184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9" w:type="dxa"/>
          </w:tcPr>
          <w:p w14:paraId="1EA35444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</w:tr>
      <w:tr w:rsidR="002938AB" w:rsidRPr="00F94EB3" w14:paraId="1C3D8AE5" w14:textId="77777777" w:rsidTr="00AE1DAF">
        <w:trPr>
          <w:cantSplit/>
          <w:trHeight w:val="402"/>
        </w:trPr>
        <w:tc>
          <w:tcPr>
            <w:tcW w:w="2938" w:type="dxa"/>
          </w:tcPr>
          <w:p w14:paraId="27C27B48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A-342, Reactor Coolant Pump Malfunction</w:t>
            </w:r>
            <w:del w:id="8" w:author="Scheetz, Maurin" w:date="2021-05-17T13:21:00Z">
              <w:r w:rsidRPr="00F94EB3" w:rsidDel="0067183F">
                <w:rPr>
                  <w:rFonts w:cs="Arial"/>
                  <w:sz w:val="16"/>
                  <w:szCs w:val="16"/>
                </w:rPr>
                <w:delText xml:space="preserve"> / 1, 2, 3, 4</w:delText>
              </w:r>
            </w:del>
          </w:p>
        </w:tc>
        <w:tc>
          <w:tcPr>
            <w:tcW w:w="260" w:type="dxa"/>
            <w:tcBorders>
              <w:right w:val="single" w:sz="6" w:space="0" w:color="000000"/>
            </w:tcBorders>
          </w:tcPr>
          <w:p w14:paraId="6B003C84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E791C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8E30A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AD57F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7C6D31F7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0422BFDA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6D00F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1" w:type="dxa"/>
            <w:tcBorders>
              <w:left w:val="single" w:sz="6" w:space="0" w:color="000000"/>
            </w:tcBorders>
          </w:tcPr>
          <w:p w14:paraId="20089C54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9" w:type="dxa"/>
          </w:tcPr>
          <w:p w14:paraId="056203EF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</w:tr>
      <w:tr w:rsidR="002938AB" w:rsidRPr="00F94EB3" w14:paraId="3CFA3E6F" w14:textId="77777777" w:rsidTr="00AE1DAF">
        <w:trPr>
          <w:cantSplit/>
          <w:trHeight w:val="402"/>
        </w:trPr>
        <w:tc>
          <w:tcPr>
            <w:tcW w:w="2938" w:type="dxa"/>
          </w:tcPr>
          <w:p w14:paraId="000626F9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A-337, Passive RHR Heat Exchanger Leak</w:t>
            </w:r>
            <w:del w:id="9" w:author="Scheetz, Maurin" w:date="2021-05-17T13:21:00Z">
              <w:r w:rsidRPr="00F94EB3" w:rsidDel="0067183F">
                <w:rPr>
                  <w:rFonts w:cs="Arial"/>
                  <w:sz w:val="16"/>
                  <w:szCs w:val="16"/>
                </w:rPr>
                <w:delText xml:space="preserve"> / 4</w:delText>
              </w:r>
            </w:del>
          </w:p>
        </w:tc>
        <w:tc>
          <w:tcPr>
            <w:tcW w:w="260" w:type="dxa"/>
            <w:tcBorders>
              <w:right w:val="single" w:sz="6" w:space="0" w:color="000000"/>
            </w:tcBorders>
          </w:tcPr>
          <w:p w14:paraId="0711BF48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3CFB3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3E369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7EB30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3DE68B8C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50843E1E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FF0F1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1" w:type="dxa"/>
            <w:tcBorders>
              <w:left w:val="single" w:sz="6" w:space="0" w:color="000000"/>
            </w:tcBorders>
          </w:tcPr>
          <w:p w14:paraId="21DB4AE8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9" w:type="dxa"/>
          </w:tcPr>
          <w:p w14:paraId="74D57BC6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</w:tr>
      <w:tr w:rsidR="002938AB" w:rsidRPr="00F94EB3" w14:paraId="4624AB7D" w14:textId="77777777" w:rsidTr="00AE1DAF">
        <w:trPr>
          <w:cantSplit/>
          <w:trHeight w:val="402"/>
        </w:trPr>
        <w:tc>
          <w:tcPr>
            <w:tcW w:w="2938" w:type="dxa"/>
          </w:tcPr>
          <w:p w14:paraId="673A0A8E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A-343, Loss of Normal Residual Heat Removal</w:t>
            </w:r>
            <w:del w:id="10" w:author="Scheetz, Maurin" w:date="2021-05-17T13:21:00Z">
              <w:r w:rsidRPr="00F94EB3" w:rsidDel="0067183F">
                <w:rPr>
                  <w:rFonts w:cs="Arial"/>
                  <w:sz w:val="16"/>
                  <w:szCs w:val="16"/>
                </w:rPr>
                <w:delText xml:space="preserve"> / 4</w:delText>
              </w:r>
            </w:del>
          </w:p>
        </w:tc>
        <w:tc>
          <w:tcPr>
            <w:tcW w:w="260" w:type="dxa"/>
            <w:tcBorders>
              <w:right w:val="single" w:sz="6" w:space="0" w:color="000000"/>
            </w:tcBorders>
          </w:tcPr>
          <w:p w14:paraId="38B3C872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D959A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12D21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D3250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56F01368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53256FCC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EB7FB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1" w:type="dxa"/>
            <w:tcBorders>
              <w:left w:val="single" w:sz="6" w:space="0" w:color="000000"/>
            </w:tcBorders>
          </w:tcPr>
          <w:p w14:paraId="2724EDFA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9" w:type="dxa"/>
          </w:tcPr>
          <w:p w14:paraId="4ECA68D6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</w:tr>
      <w:tr w:rsidR="002938AB" w:rsidRPr="00F94EB3" w14:paraId="1D6548FB" w14:textId="77777777" w:rsidTr="00AE1DAF">
        <w:trPr>
          <w:cantSplit/>
          <w:trHeight w:val="402"/>
        </w:trPr>
        <w:tc>
          <w:tcPr>
            <w:tcW w:w="2938" w:type="dxa"/>
          </w:tcPr>
          <w:p w14:paraId="07D3BAC6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A-317, Loss of Component Cooling Water</w:t>
            </w:r>
            <w:del w:id="11" w:author="Scheetz, Maurin" w:date="2021-05-17T13:21:00Z">
              <w:r w:rsidRPr="00F94EB3" w:rsidDel="0067183F">
                <w:rPr>
                  <w:rFonts w:cs="Arial"/>
                  <w:sz w:val="16"/>
                  <w:szCs w:val="16"/>
                </w:rPr>
                <w:delText xml:space="preserve"> / 8</w:delText>
              </w:r>
            </w:del>
          </w:p>
        </w:tc>
        <w:tc>
          <w:tcPr>
            <w:tcW w:w="260" w:type="dxa"/>
            <w:tcBorders>
              <w:right w:val="single" w:sz="6" w:space="0" w:color="000000"/>
            </w:tcBorders>
          </w:tcPr>
          <w:p w14:paraId="60B0E1AB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E4F9C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1027E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96821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72FC70FC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598759D3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DCB3F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1" w:type="dxa"/>
            <w:tcBorders>
              <w:left w:val="single" w:sz="6" w:space="0" w:color="000000"/>
            </w:tcBorders>
          </w:tcPr>
          <w:p w14:paraId="32BAF054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9" w:type="dxa"/>
          </w:tcPr>
          <w:p w14:paraId="48A28215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</w:tr>
      <w:tr w:rsidR="002938AB" w:rsidRPr="00F94EB3" w14:paraId="4B610A5E" w14:textId="77777777" w:rsidTr="00AE1DAF">
        <w:trPr>
          <w:cantSplit/>
          <w:trHeight w:val="402"/>
        </w:trPr>
        <w:tc>
          <w:tcPr>
            <w:tcW w:w="2938" w:type="dxa"/>
          </w:tcPr>
          <w:p w14:paraId="51AD877F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ES-0.2, Natural Circulation Cooldown</w:t>
            </w:r>
            <w:del w:id="12" w:author="Scheetz, Maurin" w:date="2021-05-17T13:21:00Z">
              <w:r w:rsidRPr="00F94EB3" w:rsidDel="0067183F">
                <w:rPr>
                  <w:rFonts w:cs="Arial"/>
                  <w:sz w:val="16"/>
                  <w:szCs w:val="16"/>
                </w:rPr>
                <w:delText xml:space="preserve"> / 4</w:delText>
              </w:r>
            </w:del>
          </w:p>
        </w:tc>
        <w:tc>
          <w:tcPr>
            <w:tcW w:w="260" w:type="dxa"/>
            <w:tcBorders>
              <w:right w:val="single" w:sz="6" w:space="0" w:color="000000"/>
            </w:tcBorders>
          </w:tcPr>
          <w:p w14:paraId="0933E377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9F4EB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5A70C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662BA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4A8684F0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25A6BF55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6F90C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1" w:type="dxa"/>
            <w:tcBorders>
              <w:left w:val="single" w:sz="6" w:space="0" w:color="000000"/>
            </w:tcBorders>
          </w:tcPr>
          <w:p w14:paraId="6B8CFAAD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9" w:type="dxa"/>
          </w:tcPr>
          <w:p w14:paraId="1A79BD54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</w:tr>
      <w:tr w:rsidR="002938AB" w:rsidRPr="00F94EB3" w14:paraId="7566ED02" w14:textId="77777777" w:rsidTr="00AE1DAF">
        <w:trPr>
          <w:cantSplit/>
          <w:trHeight w:val="402"/>
        </w:trPr>
        <w:tc>
          <w:tcPr>
            <w:tcW w:w="2938" w:type="dxa"/>
          </w:tcPr>
          <w:p w14:paraId="64D7A398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FR-S.1, Response to Nuclear Power Generation</w:t>
            </w:r>
            <w:del w:id="13" w:author="Scheetz, Maurin" w:date="2021-05-17T13:21:00Z">
              <w:r w:rsidRPr="00F94EB3" w:rsidDel="0067183F">
                <w:rPr>
                  <w:rFonts w:cs="Arial"/>
                  <w:sz w:val="16"/>
                  <w:szCs w:val="16"/>
                </w:rPr>
                <w:delText xml:space="preserve"> / 1</w:delText>
              </w:r>
            </w:del>
          </w:p>
        </w:tc>
        <w:tc>
          <w:tcPr>
            <w:tcW w:w="260" w:type="dxa"/>
            <w:tcBorders>
              <w:right w:val="single" w:sz="6" w:space="0" w:color="000000"/>
            </w:tcBorders>
          </w:tcPr>
          <w:p w14:paraId="3FABEA31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429D3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55D30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4FCF7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74F95363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1C00FDFE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CCB05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1" w:type="dxa"/>
            <w:tcBorders>
              <w:left w:val="single" w:sz="6" w:space="0" w:color="000000"/>
            </w:tcBorders>
          </w:tcPr>
          <w:p w14:paraId="04A55F2E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9" w:type="dxa"/>
          </w:tcPr>
          <w:p w14:paraId="57410B9A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</w:tr>
      <w:tr w:rsidR="002938AB" w:rsidRPr="00F94EB3" w14:paraId="188B794B" w14:textId="77777777" w:rsidTr="00AE1DAF">
        <w:trPr>
          <w:cantSplit/>
          <w:trHeight w:val="402"/>
        </w:trPr>
        <w:tc>
          <w:tcPr>
            <w:tcW w:w="2938" w:type="dxa"/>
          </w:tcPr>
          <w:p w14:paraId="089F4C4F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E-3, Steam Generator Tube Rupture</w:t>
            </w:r>
            <w:del w:id="14" w:author="Scheetz, Maurin" w:date="2021-05-17T13:21:00Z">
              <w:r w:rsidRPr="00F94EB3" w:rsidDel="0067183F">
                <w:rPr>
                  <w:rFonts w:cs="Arial"/>
                  <w:sz w:val="16"/>
                  <w:szCs w:val="16"/>
                </w:rPr>
                <w:delText xml:space="preserve"> / 3</w:delText>
              </w:r>
            </w:del>
          </w:p>
        </w:tc>
        <w:tc>
          <w:tcPr>
            <w:tcW w:w="260" w:type="dxa"/>
            <w:tcBorders>
              <w:right w:val="single" w:sz="6" w:space="0" w:color="000000"/>
            </w:tcBorders>
          </w:tcPr>
          <w:p w14:paraId="623F196F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FB402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96DCB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5E001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6B8F8FB4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7D88EAA4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E9855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1" w:type="dxa"/>
            <w:tcBorders>
              <w:left w:val="single" w:sz="6" w:space="0" w:color="000000"/>
            </w:tcBorders>
          </w:tcPr>
          <w:p w14:paraId="4746A701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9" w:type="dxa"/>
          </w:tcPr>
          <w:p w14:paraId="7C81BF0E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</w:tr>
      <w:tr w:rsidR="002938AB" w:rsidRPr="00F94EB3" w14:paraId="3955DBCA" w14:textId="77777777" w:rsidTr="00AE1DAF">
        <w:trPr>
          <w:cantSplit/>
          <w:trHeight w:val="402"/>
        </w:trPr>
        <w:tc>
          <w:tcPr>
            <w:tcW w:w="2938" w:type="dxa"/>
          </w:tcPr>
          <w:p w14:paraId="39B8F9CE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E-2, Faulted Steam Generator Isolation</w:t>
            </w:r>
            <w:del w:id="15" w:author="Scheetz, Maurin" w:date="2021-05-17T13:21:00Z">
              <w:r w:rsidRPr="00F94EB3" w:rsidDel="0067183F">
                <w:rPr>
                  <w:rFonts w:cs="Arial"/>
                  <w:sz w:val="16"/>
                  <w:szCs w:val="16"/>
                </w:rPr>
                <w:delText xml:space="preserve"> / 4</w:delText>
              </w:r>
            </w:del>
          </w:p>
        </w:tc>
        <w:tc>
          <w:tcPr>
            <w:tcW w:w="260" w:type="dxa"/>
            <w:tcBorders>
              <w:right w:val="single" w:sz="6" w:space="0" w:color="000000"/>
            </w:tcBorders>
          </w:tcPr>
          <w:p w14:paraId="08541939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85AD4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1368E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6C0A1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7E088832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285DF0B6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82F97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1" w:type="dxa"/>
            <w:tcBorders>
              <w:left w:val="single" w:sz="6" w:space="0" w:color="000000"/>
            </w:tcBorders>
          </w:tcPr>
          <w:p w14:paraId="0476738C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9" w:type="dxa"/>
          </w:tcPr>
          <w:p w14:paraId="4F3B8478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</w:tr>
      <w:tr w:rsidR="002938AB" w:rsidRPr="00F94EB3" w14:paraId="7377501F" w14:textId="77777777" w:rsidTr="00AE1DAF">
        <w:trPr>
          <w:cantSplit/>
          <w:trHeight w:val="402"/>
        </w:trPr>
        <w:tc>
          <w:tcPr>
            <w:tcW w:w="2938" w:type="dxa"/>
          </w:tcPr>
          <w:p w14:paraId="2DDDB950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A-301, Rapid Power Reduction</w:t>
            </w:r>
            <w:del w:id="16" w:author="Scheetz, Maurin" w:date="2021-05-17T13:21:00Z">
              <w:r w:rsidRPr="00F94EB3" w:rsidDel="0067183F">
                <w:rPr>
                  <w:rFonts w:cs="Arial"/>
                  <w:sz w:val="16"/>
                  <w:szCs w:val="16"/>
                </w:rPr>
                <w:delText xml:space="preserve"> / 1</w:delText>
              </w:r>
            </w:del>
          </w:p>
        </w:tc>
        <w:tc>
          <w:tcPr>
            <w:tcW w:w="260" w:type="dxa"/>
            <w:tcBorders>
              <w:right w:val="single" w:sz="6" w:space="0" w:color="000000"/>
            </w:tcBorders>
          </w:tcPr>
          <w:p w14:paraId="2E1AFF3D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EA472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788BA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4FCD8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5E64C9ED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5BA372AC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307B4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1" w:type="dxa"/>
            <w:tcBorders>
              <w:left w:val="single" w:sz="6" w:space="0" w:color="000000"/>
            </w:tcBorders>
          </w:tcPr>
          <w:p w14:paraId="5FFB4859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9" w:type="dxa"/>
          </w:tcPr>
          <w:p w14:paraId="461374DE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</w:tr>
      <w:tr w:rsidR="002938AB" w:rsidRPr="00F94EB3" w14:paraId="3A0D9015" w14:textId="77777777" w:rsidTr="00AE1DAF">
        <w:trPr>
          <w:cantSplit/>
          <w:trHeight w:val="402"/>
        </w:trPr>
        <w:tc>
          <w:tcPr>
            <w:tcW w:w="2938" w:type="dxa"/>
          </w:tcPr>
          <w:p w14:paraId="4349AF8B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A-307, DAS Operations at Local Cabinets</w:t>
            </w:r>
            <w:del w:id="17" w:author="Scheetz, Maurin" w:date="2021-05-17T13:21:00Z">
              <w:r w:rsidRPr="00F94EB3" w:rsidDel="0067183F">
                <w:rPr>
                  <w:rFonts w:cs="Arial"/>
                  <w:sz w:val="16"/>
                  <w:szCs w:val="16"/>
                </w:rPr>
                <w:delText xml:space="preserve"> / 7</w:delText>
              </w:r>
            </w:del>
          </w:p>
        </w:tc>
        <w:tc>
          <w:tcPr>
            <w:tcW w:w="260" w:type="dxa"/>
            <w:tcBorders>
              <w:right w:val="single" w:sz="6" w:space="0" w:color="000000"/>
            </w:tcBorders>
          </w:tcPr>
          <w:p w14:paraId="7CE0521E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B34F2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AFF0E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79F71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5CBC8658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477AC512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71AFB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1" w:type="dxa"/>
            <w:tcBorders>
              <w:left w:val="single" w:sz="6" w:space="0" w:color="000000"/>
            </w:tcBorders>
          </w:tcPr>
          <w:p w14:paraId="7C02E80C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9" w:type="dxa"/>
          </w:tcPr>
          <w:p w14:paraId="168CFE89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</w:tr>
      <w:tr w:rsidR="002938AB" w:rsidRPr="00F94EB3" w14:paraId="571EA346" w14:textId="77777777" w:rsidTr="00AE1DAF">
        <w:trPr>
          <w:cantSplit/>
          <w:trHeight w:val="402"/>
        </w:trPr>
        <w:tc>
          <w:tcPr>
            <w:tcW w:w="2938" w:type="dxa"/>
          </w:tcPr>
          <w:p w14:paraId="355D45F4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FR-C.1, Response to Inadequate Core Cooling</w:t>
            </w:r>
            <w:del w:id="18" w:author="Scheetz, Maurin" w:date="2021-05-17T13:21:00Z">
              <w:r w:rsidRPr="00F94EB3" w:rsidDel="003408E5">
                <w:rPr>
                  <w:rFonts w:cs="Arial"/>
                  <w:sz w:val="16"/>
                  <w:szCs w:val="16"/>
                </w:rPr>
                <w:delText xml:space="preserve"> / 4</w:delText>
              </w:r>
            </w:del>
          </w:p>
        </w:tc>
        <w:tc>
          <w:tcPr>
            <w:tcW w:w="260" w:type="dxa"/>
            <w:tcBorders>
              <w:right w:val="single" w:sz="6" w:space="0" w:color="000000"/>
            </w:tcBorders>
          </w:tcPr>
          <w:p w14:paraId="565170B0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D01FB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1BF31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09FCD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5BEF75FB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0C8DF75A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6F104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1" w:type="dxa"/>
            <w:tcBorders>
              <w:left w:val="single" w:sz="6" w:space="0" w:color="000000"/>
            </w:tcBorders>
          </w:tcPr>
          <w:p w14:paraId="4B68FE92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9" w:type="dxa"/>
          </w:tcPr>
          <w:p w14:paraId="15FAF1E5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</w:tr>
      <w:tr w:rsidR="002938AB" w:rsidRPr="00F94EB3" w14:paraId="203197D4" w14:textId="77777777" w:rsidTr="00AE1DAF">
        <w:trPr>
          <w:cantSplit/>
          <w:trHeight w:val="402"/>
        </w:trPr>
        <w:tc>
          <w:tcPr>
            <w:tcW w:w="2938" w:type="dxa"/>
          </w:tcPr>
          <w:p w14:paraId="4D6AA067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A-323, Loss of 6.9</w:t>
            </w:r>
            <w:r w:rsidRPr="00F94EB3">
              <w:rPr>
                <w:rFonts w:cs="Arial"/>
                <w:sz w:val="16"/>
                <w:szCs w:val="16"/>
              </w:rPr>
              <w:noBreakHyphen/>
              <w:t>kV, 4,160</w:t>
            </w:r>
            <w:r w:rsidRPr="00F94EB3">
              <w:rPr>
                <w:rFonts w:cs="Arial"/>
                <w:sz w:val="16"/>
                <w:szCs w:val="16"/>
              </w:rPr>
              <w:noBreakHyphen/>
              <w:t>V, or 480</w:t>
            </w:r>
            <w:r w:rsidRPr="00F94EB3">
              <w:rPr>
                <w:rFonts w:cs="Arial"/>
                <w:sz w:val="16"/>
                <w:szCs w:val="16"/>
              </w:rPr>
              <w:noBreakHyphen/>
              <w:t>V Bus Power</w:t>
            </w:r>
            <w:del w:id="19" w:author="Scheetz, Maurin" w:date="2021-05-17T13:21:00Z">
              <w:r w:rsidRPr="00F94EB3" w:rsidDel="003408E5">
                <w:rPr>
                  <w:rFonts w:cs="Arial"/>
                  <w:sz w:val="16"/>
                  <w:szCs w:val="16"/>
                </w:rPr>
                <w:delText xml:space="preserve"> / 6</w:delText>
              </w:r>
            </w:del>
          </w:p>
        </w:tc>
        <w:tc>
          <w:tcPr>
            <w:tcW w:w="260" w:type="dxa"/>
            <w:tcBorders>
              <w:right w:val="single" w:sz="6" w:space="0" w:color="000000"/>
            </w:tcBorders>
          </w:tcPr>
          <w:p w14:paraId="0E985F72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24B98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ABC05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BCF53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720D963D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0E49A25E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69B88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1" w:type="dxa"/>
            <w:tcBorders>
              <w:left w:val="single" w:sz="6" w:space="0" w:color="000000"/>
            </w:tcBorders>
          </w:tcPr>
          <w:p w14:paraId="5EE990C3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9" w:type="dxa"/>
          </w:tcPr>
          <w:p w14:paraId="4163794F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</w:tr>
      <w:tr w:rsidR="002938AB" w:rsidRPr="00F94EB3" w14:paraId="7C6B2BF8" w14:textId="77777777" w:rsidTr="00AE1DAF">
        <w:trPr>
          <w:cantSplit/>
          <w:trHeight w:val="402"/>
        </w:trPr>
        <w:tc>
          <w:tcPr>
            <w:tcW w:w="2938" w:type="dxa"/>
          </w:tcPr>
          <w:p w14:paraId="299A6879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ES-1.1, Passive Safety System Termination</w:t>
            </w:r>
            <w:del w:id="20" w:author="Scheetz, Maurin" w:date="2021-05-17T13:22:00Z">
              <w:r w:rsidRPr="00F94EB3" w:rsidDel="003408E5">
                <w:rPr>
                  <w:rFonts w:cs="Arial"/>
                  <w:sz w:val="16"/>
                  <w:szCs w:val="16"/>
                </w:rPr>
                <w:delText xml:space="preserve"> / 3</w:delText>
              </w:r>
            </w:del>
          </w:p>
        </w:tc>
        <w:tc>
          <w:tcPr>
            <w:tcW w:w="260" w:type="dxa"/>
            <w:tcBorders>
              <w:right w:val="single" w:sz="6" w:space="0" w:color="000000"/>
            </w:tcBorders>
          </w:tcPr>
          <w:p w14:paraId="23A6B63C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9F230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D05D7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5B9E2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2408F675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06E3BAF4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7CAF3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1" w:type="dxa"/>
            <w:tcBorders>
              <w:left w:val="single" w:sz="6" w:space="0" w:color="000000"/>
            </w:tcBorders>
          </w:tcPr>
          <w:p w14:paraId="1981C1D8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9" w:type="dxa"/>
          </w:tcPr>
          <w:p w14:paraId="21F62EB9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</w:tr>
      <w:tr w:rsidR="002938AB" w:rsidRPr="00F94EB3" w14:paraId="1587DC86" w14:textId="77777777" w:rsidTr="00AE1DAF">
        <w:trPr>
          <w:cantSplit/>
          <w:trHeight w:val="402"/>
        </w:trPr>
        <w:tc>
          <w:tcPr>
            <w:tcW w:w="2938" w:type="dxa"/>
          </w:tcPr>
          <w:p w14:paraId="3682D536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A-345, Loss of Nuclear Service Water</w:t>
            </w:r>
            <w:del w:id="21" w:author="Scheetz, Maurin" w:date="2021-05-17T13:22:00Z">
              <w:r w:rsidRPr="00F94EB3" w:rsidDel="003408E5">
                <w:rPr>
                  <w:rFonts w:cs="Arial"/>
                  <w:sz w:val="16"/>
                  <w:szCs w:val="16"/>
                </w:rPr>
                <w:delText xml:space="preserve"> / 4</w:delText>
              </w:r>
            </w:del>
          </w:p>
        </w:tc>
        <w:tc>
          <w:tcPr>
            <w:tcW w:w="260" w:type="dxa"/>
            <w:tcBorders>
              <w:right w:val="single" w:sz="6" w:space="0" w:color="000000"/>
            </w:tcBorders>
          </w:tcPr>
          <w:p w14:paraId="543A45DE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739E7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52E1A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69DD2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02B15D3B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69524F09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F0BBA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1" w:type="dxa"/>
            <w:tcBorders>
              <w:left w:val="single" w:sz="6" w:space="0" w:color="000000"/>
            </w:tcBorders>
          </w:tcPr>
          <w:p w14:paraId="7761A7EC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9" w:type="dxa"/>
          </w:tcPr>
          <w:p w14:paraId="78740244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</w:tr>
      <w:tr w:rsidR="002938AB" w:rsidRPr="00F94EB3" w14:paraId="429D1DE1" w14:textId="77777777" w:rsidTr="00AE1DAF">
        <w:trPr>
          <w:cantSplit/>
          <w:trHeight w:val="402"/>
        </w:trPr>
        <w:tc>
          <w:tcPr>
            <w:tcW w:w="2938" w:type="dxa"/>
          </w:tcPr>
          <w:p w14:paraId="1823B0DD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A-329, Loss of Instrument Air</w:t>
            </w:r>
            <w:del w:id="22" w:author="Scheetz, Maurin" w:date="2021-05-17T13:22:00Z">
              <w:r w:rsidRPr="00F94EB3" w:rsidDel="003408E5">
                <w:rPr>
                  <w:rFonts w:cs="Arial"/>
                  <w:sz w:val="16"/>
                  <w:szCs w:val="16"/>
                </w:rPr>
                <w:delText xml:space="preserve"> / 8</w:delText>
              </w:r>
            </w:del>
          </w:p>
        </w:tc>
        <w:tc>
          <w:tcPr>
            <w:tcW w:w="260" w:type="dxa"/>
            <w:tcBorders>
              <w:right w:val="single" w:sz="6" w:space="0" w:color="000000"/>
            </w:tcBorders>
          </w:tcPr>
          <w:p w14:paraId="2C44B9E5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C5517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93775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1771E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18539E3B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5AE9F93A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AFDF6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1" w:type="dxa"/>
            <w:tcBorders>
              <w:left w:val="single" w:sz="6" w:space="0" w:color="000000"/>
            </w:tcBorders>
          </w:tcPr>
          <w:p w14:paraId="09BDA2AF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9" w:type="dxa"/>
          </w:tcPr>
          <w:p w14:paraId="4B16BEA8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</w:tr>
      <w:tr w:rsidR="002938AB" w:rsidRPr="00F94EB3" w14:paraId="7966FB61" w14:textId="77777777" w:rsidTr="00AE1DAF">
        <w:trPr>
          <w:cantSplit/>
          <w:trHeight w:val="402"/>
        </w:trPr>
        <w:tc>
          <w:tcPr>
            <w:tcW w:w="2938" w:type="dxa"/>
          </w:tcPr>
          <w:p w14:paraId="20901B54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ECA-1.1, Loss</w:t>
            </w:r>
            <w:r w:rsidRPr="00F94EB3">
              <w:rPr>
                <w:rFonts w:cs="Arial"/>
                <w:sz w:val="16"/>
                <w:szCs w:val="16"/>
              </w:rPr>
              <w:noBreakHyphen/>
              <w:t>of</w:t>
            </w:r>
            <w:r w:rsidRPr="00F94EB3">
              <w:rPr>
                <w:rFonts w:cs="Arial"/>
                <w:sz w:val="16"/>
                <w:szCs w:val="16"/>
              </w:rPr>
              <w:noBreakHyphen/>
              <w:t>Coolant Accident Outside Containment</w:t>
            </w:r>
            <w:del w:id="23" w:author="Scheetz, Maurin" w:date="2021-05-17T13:22:00Z">
              <w:r w:rsidRPr="00F94EB3" w:rsidDel="003408E5">
                <w:rPr>
                  <w:rFonts w:cs="Arial"/>
                  <w:sz w:val="16"/>
                  <w:szCs w:val="16"/>
                </w:rPr>
                <w:delText xml:space="preserve"> / 3</w:delText>
              </w:r>
            </w:del>
          </w:p>
        </w:tc>
        <w:tc>
          <w:tcPr>
            <w:tcW w:w="260" w:type="dxa"/>
            <w:tcBorders>
              <w:right w:val="single" w:sz="6" w:space="0" w:color="000000"/>
            </w:tcBorders>
          </w:tcPr>
          <w:p w14:paraId="53753025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4D1FC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88286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3F737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4EDFDD16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7D31623D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2C8C6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1" w:type="dxa"/>
            <w:tcBorders>
              <w:left w:val="single" w:sz="6" w:space="0" w:color="000000"/>
            </w:tcBorders>
          </w:tcPr>
          <w:p w14:paraId="1C2D55A2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9" w:type="dxa"/>
          </w:tcPr>
          <w:p w14:paraId="123AEB71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</w:tr>
      <w:tr w:rsidR="002938AB" w:rsidRPr="00F94EB3" w14:paraId="5031CE6D" w14:textId="77777777" w:rsidTr="00AE1DAF">
        <w:trPr>
          <w:cantSplit/>
          <w:trHeight w:val="402"/>
        </w:trPr>
        <w:tc>
          <w:tcPr>
            <w:tcW w:w="2938" w:type="dxa"/>
          </w:tcPr>
          <w:p w14:paraId="7EC6B451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FR-H.1, Response to Loss of Heat Sink</w:t>
            </w:r>
            <w:del w:id="24" w:author="Scheetz, Maurin" w:date="2021-05-17T13:22:00Z">
              <w:r w:rsidRPr="00F94EB3" w:rsidDel="003408E5">
                <w:rPr>
                  <w:rFonts w:cs="Arial"/>
                  <w:sz w:val="16"/>
                  <w:szCs w:val="16"/>
                </w:rPr>
                <w:delText xml:space="preserve"> / 4</w:delText>
              </w:r>
            </w:del>
          </w:p>
        </w:tc>
        <w:tc>
          <w:tcPr>
            <w:tcW w:w="260" w:type="dxa"/>
            <w:tcBorders>
              <w:right w:val="single" w:sz="6" w:space="0" w:color="000000"/>
            </w:tcBorders>
          </w:tcPr>
          <w:p w14:paraId="28007FD6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50AB0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7C287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E7E8B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2DE9A1F8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76F76A27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049D1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1" w:type="dxa"/>
            <w:tcBorders>
              <w:left w:val="single" w:sz="6" w:space="0" w:color="000000"/>
            </w:tcBorders>
          </w:tcPr>
          <w:p w14:paraId="620C7CEA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9" w:type="dxa"/>
          </w:tcPr>
          <w:p w14:paraId="1420FA5F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</w:tr>
      <w:tr w:rsidR="002938AB" w:rsidRPr="00F94EB3" w14:paraId="01CE787A" w14:textId="77777777" w:rsidTr="00AE1DAF">
        <w:trPr>
          <w:cantSplit/>
          <w:trHeight w:val="402"/>
        </w:trPr>
        <w:tc>
          <w:tcPr>
            <w:tcW w:w="2938" w:type="dxa"/>
          </w:tcPr>
          <w:p w14:paraId="21C9031E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SDP-1, Response to Loss of RCS Inventory During Shutdown</w:t>
            </w:r>
            <w:del w:id="25" w:author="Scheetz, Maurin" w:date="2021-05-17T13:22:00Z">
              <w:r w:rsidRPr="00F94EB3" w:rsidDel="003408E5">
                <w:rPr>
                  <w:rFonts w:cs="Arial"/>
                  <w:sz w:val="16"/>
                  <w:szCs w:val="16"/>
                </w:rPr>
                <w:delText xml:space="preserve"> / 2</w:delText>
              </w:r>
            </w:del>
          </w:p>
        </w:tc>
        <w:tc>
          <w:tcPr>
            <w:tcW w:w="260" w:type="dxa"/>
            <w:tcBorders>
              <w:right w:val="single" w:sz="6" w:space="0" w:color="000000"/>
            </w:tcBorders>
          </w:tcPr>
          <w:p w14:paraId="37894F5F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6AF34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C2080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7BAB3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22322398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788C4B64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53EFA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1" w:type="dxa"/>
            <w:tcBorders>
              <w:left w:val="single" w:sz="6" w:space="0" w:color="000000"/>
            </w:tcBorders>
          </w:tcPr>
          <w:p w14:paraId="4ABDDC34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9" w:type="dxa"/>
          </w:tcPr>
          <w:p w14:paraId="70B5997E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</w:tr>
      <w:tr w:rsidR="002938AB" w:rsidRPr="00F94EB3" w14:paraId="19A990FF" w14:textId="77777777" w:rsidTr="00AE1DAF">
        <w:trPr>
          <w:cantSplit/>
          <w:trHeight w:val="402"/>
        </w:trPr>
        <w:tc>
          <w:tcPr>
            <w:tcW w:w="2938" w:type="dxa"/>
            <w:tcBorders>
              <w:bottom w:val="double" w:sz="6" w:space="0" w:color="000000" w:themeColor="text1"/>
            </w:tcBorders>
          </w:tcPr>
          <w:p w14:paraId="68F0A3FA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SDP-2 Response to Loss of RNS During Shutdown</w:t>
            </w:r>
            <w:del w:id="26" w:author="Scheetz, Maurin" w:date="2021-05-17T13:22:00Z">
              <w:r w:rsidRPr="00F94EB3" w:rsidDel="003408E5">
                <w:rPr>
                  <w:rFonts w:cs="Arial"/>
                  <w:sz w:val="16"/>
                  <w:szCs w:val="16"/>
                </w:rPr>
                <w:delText xml:space="preserve"> / 4</w:delText>
              </w:r>
            </w:del>
          </w:p>
        </w:tc>
        <w:tc>
          <w:tcPr>
            <w:tcW w:w="260" w:type="dxa"/>
            <w:tcBorders>
              <w:bottom w:val="double" w:sz="6" w:space="0" w:color="000000" w:themeColor="text1"/>
              <w:right w:val="single" w:sz="6" w:space="0" w:color="000000"/>
            </w:tcBorders>
          </w:tcPr>
          <w:p w14:paraId="72CFAED9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3A36F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1A2AF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AC061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7C133AE7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</w:tcPr>
          <w:p w14:paraId="08C7B5D2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6DD2D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11" w:type="dxa"/>
            <w:tcBorders>
              <w:left w:val="single" w:sz="6" w:space="0" w:color="000000"/>
              <w:bottom w:val="double" w:sz="6" w:space="0" w:color="000000" w:themeColor="text1"/>
            </w:tcBorders>
          </w:tcPr>
          <w:p w14:paraId="66B007C6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79" w:type="dxa"/>
            <w:tcBorders>
              <w:bottom w:val="double" w:sz="6" w:space="0" w:color="000000" w:themeColor="text1"/>
            </w:tcBorders>
          </w:tcPr>
          <w:p w14:paraId="0A271DA9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</w:tr>
      <w:tr w:rsidR="000667BF" w:rsidRPr="00F94EB3" w14:paraId="782A3164" w14:textId="77777777" w:rsidTr="00AE1DAF">
        <w:trPr>
          <w:cantSplit/>
          <w:trHeight w:val="402"/>
        </w:trPr>
        <w:tc>
          <w:tcPr>
            <w:tcW w:w="2938" w:type="dxa"/>
            <w:tcBorders>
              <w:top w:val="double" w:sz="6" w:space="0" w:color="000000" w:themeColor="text1"/>
              <w:bottom w:val="double" w:sz="6" w:space="0" w:color="000000" w:themeColor="text1"/>
            </w:tcBorders>
          </w:tcPr>
          <w:p w14:paraId="192C4DBF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K/A Category Totals:</w:t>
            </w:r>
          </w:p>
        </w:tc>
        <w:tc>
          <w:tcPr>
            <w:tcW w:w="260" w:type="dxa"/>
            <w:tcBorders>
              <w:top w:val="double" w:sz="6" w:space="0" w:color="000000" w:themeColor="text1"/>
              <w:bottom w:val="double" w:sz="6" w:space="0" w:color="000000" w:themeColor="text1"/>
            </w:tcBorders>
          </w:tcPr>
          <w:p w14:paraId="53AF5A53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double" w:sz="6" w:space="0" w:color="000000" w:themeColor="text1"/>
              <w:bottom w:val="double" w:sz="6" w:space="0" w:color="000000" w:themeColor="text1"/>
            </w:tcBorders>
          </w:tcPr>
          <w:p w14:paraId="0928F600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double" w:sz="6" w:space="0" w:color="000000" w:themeColor="text1"/>
              <w:bottom w:val="double" w:sz="6" w:space="0" w:color="000000" w:themeColor="text1"/>
            </w:tcBorders>
          </w:tcPr>
          <w:p w14:paraId="03721B4C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double" w:sz="6" w:space="0" w:color="000000" w:themeColor="text1"/>
              <w:bottom w:val="double" w:sz="6" w:space="0" w:color="000000" w:themeColor="text1"/>
              <w:right w:val="single" w:sz="4" w:space="0" w:color="000000"/>
            </w:tcBorders>
          </w:tcPr>
          <w:p w14:paraId="4B8DD60D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7D2D9" w:themeFill="accent6" w:themeFillTint="66"/>
          </w:tcPr>
          <w:p w14:paraId="1B598758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7D2D9" w:themeFill="accent6" w:themeFillTint="66"/>
          </w:tcPr>
          <w:p w14:paraId="54A9ED8B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001" w:type="dxa"/>
            <w:gridSpan w:val="2"/>
            <w:tcBorders>
              <w:top w:val="double" w:sz="6" w:space="0" w:color="000000" w:themeColor="text1"/>
              <w:left w:val="single" w:sz="4" w:space="0" w:color="000000"/>
              <w:bottom w:val="double" w:sz="6" w:space="0" w:color="000000" w:themeColor="text1"/>
            </w:tcBorders>
          </w:tcPr>
          <w:p w14:paraId="160ADEA4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Group Point Total:</w:t>
            </w:r>
          </w:p>
        </w:tc>
        <w:tc>
          <w:tcPr>
            <w:tcW w:w="579" w:type="dxa"/>
            <w:tcBorders>
              <w:top w:val="double" w:sz="6" w:space="0" w:color="000000" w:themeColor="text1"/>
              <w:bottom w:val="double" w:sz="6" w:space="0" w:color="000000" w:themeColor="text1"/>
            </w:tcBorders>
          </w:tcPr>
          <w:p w14:paraId="3A0BF7B2" w14:textId="77777777" w:rsidR="000667BF" w:rsidRPr="00F94EB3" w:rsidRDefault="000667BF" w:rsidP="000667BF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18/6</w:t>
            </w:r>
          </w:p>
        </w:tc>
      </w:tr>
    </w:tbl>
    <w:p w14:paraId="61E07FD3" w14:textId="4816B772" w:rsidR="00AC6E5E" w:rsidRPr="00F94EB3" w:rsidRDefault="00AC6E5E">
      <w:pPr>
        <w:spacing w:after="240"/>
        <w:rPr>
          <w:rFonts w:cs="Arial"/>
          <w:color w:val="auto"/>
        </w:rPr>
      </w:pPr>
    </w:p>
    <w:tbl>
      <w:tblPr>
        <w:tblpPr w:leftFromText="180" w:rightFromText="180" w:vertAnchor="page" w:horzAnchor="margin" w:tblpY="1681"/>
        <w:tblW w:w="971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733"/>
        <w:gridCol w:w="261"/>
        <w:gridCol w:w="261"/>
        <w:gridCol w:w="261"/>
        <w:gridCol w:w="261"/>
        <w:gridCol w:w="261"/>
        <w:gridCol w:w="339"/>
        <w:gridCol w:w="3298"/>
        <w:gridCol w:w="430"/>
        <w:gridCol w:w="607"/>
      </w:tblGrid>
      <w:tr w:rsidR="008073C1" w:rsidRPr="00F94EB3" w14:paraId="0D133FB8" w14:textId="77777777" w:rsidTr="00D92754">
        <w:trPr>
          <w:cantSplit/>
          <w:trHeight w:val="294"/>
        </w:trPr>
        <w:tc>
          <w:tcPr>
            <w:tcW w:w="9712" w:type="dxa"/>
            <w:gridSpan w:val="10"/>
            <w:tcBorders>
              <w:top w:val="double" w:sz="6" w:space="0" w:color="000000" w:themeColor="text1"/>
              <w:bottom w:val="double" w:sz="6" w:space="0" w:color="000000" w:themeColor="text1"/>
            </w:tcBorders>
          </w:tcPr>
          <w:p w14:paraId="4CE4E3C8" w14:textId="5D7E734B" w:rsidR="008073C1" w:rsidRPr="00F94EB3" w:rsidRDefault="0D65AFC0" w:rsidP="002938AB">
            <w:pPr>
              <w:tabs>
                <w:tab w:val="left" w:pos="3390"/>
                <w:tab w:val="left" w:pos="8475"/>
              </w:tabs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lastRenderedPageBreak/>
              <w:t xml:space="preserve">Form </w:t>
            </w:r>
            <w:r w:rsidR="007B6117" w:rsidRPr="00F94EB3">
              <w:rPr>
                <w:rFonts w:cs="Arial"/>
                <w:sz w:val="16"/>
                <w:szCs w:val="16"/>
              </w:rPr>
              <w:t>4.1</w:t>
            </w:r>
            <w:r w:rsidRPr="00F94EB3">
              <w:rPr>
                <w:rFonts w:cs="Arial"/>
                <w:sz w:val="16"/>
                <w:szCs w:val="16"/>
              </w:rPr>
              <w:t>-AP</w:t>
            </w:r>
            <w:r w:rsidR="398B1B56" w:rsidRPr="00F94EB3">
              <w:rPr>
                <w:rFonts w:cs="Arial"/>
                <w:sz w:val="16"/>
                <w:szCs w:val="16"/>
              </w:rPr>
              <w:t xml:space="preserve"> </w:t>
            </w:r>
            <w:r w:rsidR="008073C1" w:rsidRPr="00F94EB3">
              <w:rPr>
                <w:rFonts w:cs="Arial"/>
                <w:sz w:val="16"/>
                <w:szCs w:val="16"/>
              </w:rPr>
              <w:tab/>
            </w:r>
            <w:r w:rsidR="00921FFE" w:rsidRPr="00F94EB3">
              <w:rPr>
                <w:rFonts w:cs="Arial"/>
                <w:sz w:val="16"/>
                <w:szCs w:val="16"/>
              </w:rPr>
              <w:t>AP1000</w:t>
            </w:r>
            <w:r w:rsidR="3721A073" w:rsidRPr="00F94EB3">
              <w:rPr>
                <w:rFonts w:cs="Arial"/>
                <w:sz w:val="16"/>
                <w:szCs w:val="16"/>
                <w:vertAlign w:val="superscript"/>
              </w:rPr>
              <w:t xml:space="preserve"> </w:t>
            </w:r>
            <w:r w:rsidR="3721A073" w:rsidRPr="00F94EB3">
              <w:rPr>
                <w:rFonts w:cs="Arial"/>
                <w:sz w:val="16"/>
                <w:szCs w:val="16"/>
              </w:rPr>
              <w:t>Examination Outline</w:t>
            </w:r>
            <w:r w:rsidR="15BC0079" w:rsidRPr="00F94EB3">
              <w:rPr>
                <w:rFonts w:cs="Arial"/>
                <w:sz w:val="16"/>
                <w:szCs w:val="16"/>
              </w:rPr>
              <w:t xml:space="preserve"> </w:t>
            </w:r>
            <w:r w:rsidR="008073C1" w:rsidRPr="00F94EB3">
              <w:rPr>
                <w:rFonts w:cs="Arial"/>
                <w:sz w:val="16"/>
                <w:szCs w:val="16"/>
              </w:rPr>
              <w:tab/>
            </w:r>
            <w:r w:rsidR="0866288B" w:rsidRPr="00F94EB3">
              <w:rPr>
                <w:rFonts w:cs="Arial"/>
                <w:sz w:val="16"/>
                <w:szCs w:val="16"/>
              </w:rPr>
              <w:t xml:space="preserve">Page </w:t>
            </w:r>
            <w:r w:rsidRPr="00F94EB3">
              <w:rPr>
                <w:rFonts w:cs="Arial"/>
                <w:sz w:val="16"/>
                <w:szCs w:val="16"/>
              </w:rPr>
              <w:t>3</w:t>
            </w:r>
          </w:p>
          <w:p w14:paraId="040348FA" w14:textId="77777777" w:rsidR="008073C1" w:rsidRPr="00F94EB3" w:rsidRDefault="008073C1" w:rsidP="002938AB">
            <w:pPr>
              <w:tabs>
                <w:tab w:val="left" w:pos="3390"/>
                <w:tab w:val="left" w:pos="8475"/>
              </w:tabs>
              <w:jc w:val="center"/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Emergency and Abnormal Plant Evolutions—Tier 1/Group 2 (RO/SRO)</w:t>
            </w:r>
          </w:p>
        </w:tc>
      </w:tr>
      <w:tr w:rsidR="008073C1" w:rsidRPr="00F94EB3" w14:paraId="15B63FB2" w14:textId="77777777" w:rsidTr="008F524F">
        <w:trPr>
          <w:cantSplit/>
          <w:trHeight w:val="294"/>
        </w:trPr>
        <w:tc>
          <w:tcPr>
            <w:tcW w:w="3733" w:type="dxa"/>
            <w:tcBorders>
              <w:top w:val="double" w:sz="6" w:space="0" w:color="000000" w:themeColor="text1"/>
              <w:bottom w:val="double" w:sz="6" w:space="0" w:color="000000" w:themeColor="text1"/>
            </w:tcBorders>
            <w:vAlign w:val="center"/>
          </w:tcPr>
          <w:p w14:paraId="36801F5B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E/APE # / Name</w:t>
            </w:r>
            <w:del w:id="27" w:author="Scheetz, Maurin" w:date="2021-05-17T13:24:00Z">
              <w:r w:rsidRPr="00F94EB3" w:rsidDel="00534858">
                <w:rPr>
                  <w:rFonts w:cs="Arial"/>
                  <w:sz w:val="16"/>
                  <w:szCs w:val="16"/>
                </w:rPr>
                <w:delText xml:space="preserve"> / Safety Function</w:delText>
              </w:r>
            </w:del>
          </w:p>
        </w:tc>
        <w:tc>
          <w:tcPr>
            <w:tcW w:w="261" w:type="dxa"/>
            <w:tcBorders>
              <w:top w:val="double" w:sz="6" w:space="0" w:color="000000" w:themeColor="text1"/>
              <w:bottom w:val="double" w:sz="6" w:space="0" w:color="000000" w:themeColor="text1"/>
            </w:tcBorders>
            <w:vAlign w:val="center"/>
          </w:tcPr>
          <w:p w14:paraId="6C3FB1A9" w14:textId="77777777" w:rsidR="008073C1" w:rsidRPr="00F94EB3" w:rsidRDefault="008073C1" w:rsidP="004F7D9A">
            <w:pPr>
              <w:jc w:val="center"/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K1</w:t>
            </w:r>
          </w:p>
        </w:tc>
        <w:tc>
          <w:tcPr>
            <w:tcW w:w="261" w:type="dxa"/>
            <w:tcBorders>
              <w:top w:val="double" w:sz="6" w:space="0" w:color="000000" w:themeColor="text1"/>
              <w:bottom w:val="double" w:sz="6" w:space="0" w:color="000000" w:themeColor="text1"/>
            </w:tcBorders>
            <w:vAlign w:val="center"/>
          </w:tcPr>
          <w:p w14:paraId="628F84CC" w14:textId="77777777" w:rsidR="008073C1" w:rsidRPr="00F94EB3" w:rsidRDefault="008073C1" w:rsidP="004F7D9A">
            <w:pPr>
              <w:jc w:val="center"/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K2</w:t>
            </w:r>
          </w:p>
        </w:tc>
        <w:tc>
          <w:tcPr>
            <w:tcW w:w="261" w:type="dxa"/>
            <w:tcBorders>
              <w:top w:val="double" w:sz="6" w:space="0" w:color="000000" w:themeColor="text1"/>
              <w:bottom w:val="double" w:sz="6" w:space="0" w:color="000000" w:themeColor="text1"/>
            </w:tcBorders>
            <w:vAlign w:val="center"/>
          </w:tcPr>
          <w:p w14:paraId="36E66F3C" w14:textId="77777777" w:rsidR="008073C1" w:rsidRPr="00F94EB3" w:rsidRDefault="008073C1" w:rsidP="004F7D9A">
            <w:pPr>
              <w:jc w:val="center"/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K3</w:t>
            </w:r>
          </w:p>
        </w:tc>
        <w:tc>
          <w:tcPr>
            <w:tcW w:w="261" w:type="dxa"/>
            <w:tcBorders>
              <w:top w:val="double" w:sz="6" w:space="0" w:color="000000" w:themeColor="text1"/>
              <w:bottom w:val="double" w:sz="6" w:space="0" w:color="000000" w:themeColor="text1"/>
            </w:tcBorders>
            <w:vAlign w:val="center"/>
          </w:tcPr>
          <w:p w14:paraId="41462491" w14:textId="77777777" w:rsidR="008073C1" w:rsidRPr="00F94EB3" w:rsidRDefault="008073C1" w:rsidP="004F7D9A">
            <w:pPr>
              <w:jc w:val="center"/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A1</w:t>
            </w:r>
          </w:p>
        </w:tc>
        <w:tc>
          <w:tcPr>
            <w:tcW w:w="261" w:type="dxa"/>
            <w:tcBorders>
              <w:top w:val="double" w:sz="6" w:space="0" w:color="000000" w:themeColor="text1"/>
              <w:bottom w:val="double" w:sz="6" w:space="0" w:color="000000" w:themeColor="text1"/>
            </w:tcBorders>
            <w:shd w:val="clear" w:color="auto" w:fill="D7D2D9" w:themeFill="accent6" w:themeFillTint="66"/>
            <w:vAlign w:val="center"/>
          </w:tcPr>
          <w:p w14:paraId="3AF5AB5D" w14:textId="77777777" w:rsidR="008073C1" w:rsidRPr="00F94EB3" w:rsidRDefault="008073C1" w:rsidP="004F7D9A">
            <w:pPr>
              <w:jc w:val="center"/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A2</w:t>
            </w:r>
          </w:p>
        </w:tc>
        <w:tc>
          <w:tcPr>
            <w:tcW w:w="339" w:type="dxa"/>
            <w:tcBorders>
              <w:top w:val="double" w:sz="6" w:space="0" w:color="000000" w:themeColor="text1"/>
              <w:bottom w:val="double" w:sz="6" w:space="0" w:color="000000" w:themeColor="text1"/>
            </w:tcBorders>
            <w:shd w:val="clear" w:color="auto" w:fill="D7D2D9" w:themeFill="accent6" w:themeFillTint="66"/>
            <w:vAlign w:val="center"/>
          </w:tcPr>
          <w:p w14:paraId="7DBBDCB5" w14:textId="7166241C" w:rsidR="008073C1" w:rsidRPr="00F94EB3" w:rsidRDefault="008073C1" w:rsidP="004F7D9A">
            <w:pPr>
              <w:jc w:val="center"/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G</w:t>
            </w:r>
          </w:p>
        </w:tc>
        <w:tc>
          <w:tcPr>
            <w:tcW w:w="3298" w:type="dxa"/>
            <w:tcBorders>
              <w:top w:val="double" w:sz="6" w:space="0" w:color="000000" w:themeColor="text1"/>
              <w:bottom w:val="double" w:sz="6" w:space="0" w:color="000000" w:themeColor="text1"/>
            </w:tcBorders>
            <w:vAlign w:val="center"/>
          </w:tcPr>
          <w:p w14:paraId="2B0F085C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K/A Topic(s)</w:t>
            </w:r>
          </w:p>
        </w:tc>
        <w:tc>
          <w:tcPr>
            <w:tcW w:w="430" w:type="dxa"/>
            <w:tcBorders>
              <w:top w:val="double" w:sz="6" w:space="0" w:color="000000" w:themeColor="text1"/>
              <w:bottom w:val="double" w:sz="6" w:space="0" w:color="000000" w:themeColor="text1"/>
            </w:tcBorders>
            <w:vAlign w:val="center"/>
          </w:tcPr>
          <w:p w14:paraId="7AC08DF4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IR</w:t>
            </w:r>
          </w:p>
        </w:tc>
        <w:tc>
          <w:tcPr>
            <w:tcW w:w="607" w:type="dxa"/>
            <w:tcBorders>
              <w:top w:val="double" w:sz="6" w:space="0" w:color="000000" w:themeColor="text1"/>
              <w:bottom w:val="double" w:sz="6" w:space="0" w:color="000000" w:themeColor="text1"/>
            </w:tcBorders>
            <w:vAlign w:val="center"/>
          </w:tcPr>
          <w:p w14:paraId="4812D65B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#</w:t>
            </w:r>
          </w:p>
        </w:tc>
      </w:tr>
      <w:tr w:rsidR="008073C1" w:rsidRPr="00F94EB3" w14:paraId="597479F3" w14:textId="77777777" w:rsidTr="008F524F">
        <w:trPr>
          <w:cantSplit/>
          <w:trHeight w:val="285"/>
        </w:trPr>
        <w:tc>
          <w:tcPr>
            <w:tcW w:w="3733" w:type="dxa"/>
            <w:tcBorders>
              <w:top w:val="double" w:sz="6" w:space="0" w:color="000000" w:themeColor="text1"/>
            </w:tcBorders>
            <w:vAlign w:val="center"/>
          </w:tcPr>
          <w:p w14:paraId="0BB652F4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A-311, Rod Control System Malfunction</w:t>
            </w:r>
            <w:del w:id="28" w:author="Scheetz, Maurin" w:date="2021-05-17T13:22:00Z">
              <w:r w:rsidRPr="00F94EB3" w:rsidDel="00534858">
                <w:rPr>
                  <w:rFonts w:cs="Arial"/>
                  <w:sz w:val="16"/>
                  <w:szCs w:val="16"/>
                </w:rPr>
                <w:delText xml:space="preserve"> / 1</w:delText>
              </w:r>
            </w:del>
          </w:p>
        </w:tc>
        <w:tc>
          <w:tcPr>
            <w:tcW w:w="261" w:type="dxa"/>
            <w:tcBorders>
              <w:top w:val="double" w:sz="6" w:space="0" w:color="000000" w:themeColor="text1"/>
              <w:bottom w:val="single" w:sz="6" w:space="0" w:color="000000"/>
            </w:tcBorders>
            <w:vAlign w:val="center"/>
          </w:tcPr>
          <w:p w14:paraId="6C991276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double" w:sz="6" w:space="0" w:color="000000" w:themeColor="text1"/>
              <w:bottom w:val="single" w:sz="6" w:space="0" w:color="000000"/>
            </w:tcBorders>
            <w:vAlign w:val="center"/>
          </w:tcPr>
          <w:p w14:paraId="47661F12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double" w:sz="6" w:space="0" w:color="000000" w:themeColor="text1"/>
              <w:bottom w:val="single" w:sz="6" w:space="0" w:color="000000"/>
            </w:tcBorders>
            <w:vAlign w:val="center"/>
          </w:tcPr>
          <w:p w14:paraId="33C2C617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double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361DF2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double" w:sz="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7D2D9" w:themeFill="accent6" w:themeFillTint="66"/>
            <w:vAlign w:val="center"/>
          </w:tcPr>
          <w:p w14:paraId="0127B299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double" w:sz="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7D2D9" w:themeFill="accent6" w:themeFillTint="66"/>
            <w:vAlign w:val="center"/>
          </w:tcPr>
          <w:p w14:paraId="6AFB3759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98" w:type="dxa"/>
            <w:tcBorders>
              <w:top w:val="double" w:sz="6" w:space="0" w:color="000000" w:themeColor="text1"/>
              <w:left w:val="single" w:sz="4" w:space="0" w:color="000000" w:themeColor="text1"/>
              <w:bottom w:val="single" w:sz="6" w:space="0" w:color="000000"/>
            </w:tcBorders>
            <w:vAlign w:val="center"/>
          </w:tcPr>
          <w:p w14:paraId="42875223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double" w:sz="6" w:space="0" w:color="000000" w:themeColor="text1"/>
            </w:tcBorders>
            <w:vAlign w:val="center"/>
          </w:tcPr>
          <w:p w14:paraId="5C66D105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double" w:sz="6" w:space="0" w:color="000000" w:themeColor="text1"/>
            </w:tcBorders>
            <w:vAlign w:val="center"/>
          </w:tcPr>
          <w:p w14:paraId="6F6D9184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</w:tr>
      <w:tr w:rsidR="008073C1" w:rsidRPr="00F94EB3" w14:paraId="0F16E772" w14:textId="77777777" w:rsidTr="008F524F">
        <w:trPr>
          <w:cantSplit/>
          <w:trHeight w:val="285"/>
        </w:trPr>
        <w:tc>
          <w:tcPr>
            <w:tcW w:w="3733" w:type="dxa"/>
            <w:vAlign w:val="center"/>
          </w:tcPr>
          <w:p w14:paraId="64774900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A-308, Loss of Control Room AC</w:t>
            </w:r>
            <w:del w:id="29" w:author="Scheetz, Maurin" w:date="2021-05-17T13:22:00Z">
              <w:r w:rsidRPr="00F94EB3" w:rsidDel="00534858">
                <w:rPr>
                  <w:rFonts w:cs="Arial"/>
                  <w:sz w:val="16"/>
                  <w:szCs w:val="16"/>
                </w:rPr>
                <w:delText xml:space="preserve"> / 8</w:delText>
              </w:r>
            </w:del>
          </w:p>
        </w:tc>
        <w:tc>
          <w:tcPr>
            <w:tcW w:w="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86A27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D3C40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D342D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000000" w:themeColor="text1"/>
              <w:left w:val="single" w:sz="6" w:space="0" w:color="000000"/>
              <w:bottom w:val="single" w:sz="6" w:space="0" w:color="000000"/>
              <w:right w:val="single" w:sz="4" w:space="0" w:color="000000" w:themeColor="text1"/>
            </w:tcBorders>
            <w:vAlign w:val="center"/>
          </w:tcPr>
          <w:p w14:paraId="1D975C6B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6" w:space="0" w:color="000000"/>
              <w:right w:val="single" w:sz="4" w:space="0" w:color="000000" w:themeColor="text1"/>
            </w:tcBorders>
            <w:shd w:val="clear" w:color="auto" w:fill="D7D2D9" w:themeFill="accent6" w:themeFillTint="66"/>
            <w:vAlign w:val="center"/>
          </w:tcPr>
          <w:p w14:paraId="52C145F1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6" w:space="0" w:color="000000"/>
              <w:right w:val="single" w:sz="4" w:space="0" w:color="000000" w:themeColor="text1"/>
            </w:tcBorders>
            <w:shd w:val="clear" w:color="auto" w:fill="D7D2D9" w:themeFill="accent6" w:themeFillTint="66"/>
            <w:vAlign w:val="center"/>
          </w:tcPr>
          <w:p w14:paraId="5BA51CEB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98" w:type="dxa"/>
            <w:tcBorders>
              <w:top w:val="single" w:sz="6" w:space="0" w:color="000000"/>
              <w:left w:val="single" w:sz="4" w:space="0" w:color="000000" w:themeColor="text1"/>
              <w:bottom w:val="single" w:sz="6" w:space="0" w:color="000000"/>
            </w:tcBorders>
            <w:vAlign w:val="center"/>
          </w:tcPr>
          <w:p w14:paraId="68535290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vAlign w:val="center"/>
          </w:tcPr>
          <w:p w14:paraId="5F934D6E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7" w:type="dxa"/>
            <w:vAlign w:val="center"/>
          </w:tcPr>
          <w:p w14:paraId="310E5D1D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</w:tr>
      <w:tr w:rsidR="008073C1" w:rsidRPr="00F94EB3" w14:paraId="60B2DC8D" w14:textId="77777777" w:rsidTr="00ED42B8">
        <w:trPr>
          <w:cantSplit/>
          <w:trHeight w:val="285"/>
        </w:trPr>
        <w:tc>
          <w:tcPr>
            <w:tcW w:w="3733" w:type="dxa"/>
            <w:vAlign w:val="center"/>
          </w:tcPr>
          <w:p w14:paraId="7CB9C5F2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A-320, Loss of Circulating Water</w:t>
            </w:r>
            <w:del w:id="30" w:author="Scheetz, Maurin" w:date="2021-05-17T13:22:00Z">
              <w:r w:rsidRPr="00F94EB3" w:rsidDel="00534858">
                <w:rPr>
                  <w:rFonts w:cs="Arial"/>
                  <w:sz w:val="16"/>
                  <w:szCs w:val="16"/>
                </w:rPr>
                <w:delText xml:space="preserve"> / 8</w:delText>
              </w:r>
            </w:del>
          </w:p>
        </w:tc>
        <w:tc>
          <w:tcPr>
            <w:tcW w:w="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BC454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7CE9D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E3FDD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4F188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7832A5A0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4A08E64F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2782FDA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vAlign w:val="center"/>
          </w:tcPr>
          <w:p w14:paraId="67D09F27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7" w:type="dxa"/>
            <w:vAlign w:val="center"/>
          </w:tcPr>
          <w:p w14:paraId="497676A8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</w:tr>
      <w:tr w:rsidR="008073C1" w:rsidRPr="00F94EB3" w14:paraId="4B00825D" w14:textId="77777777" w:rsidTr="00ED42B8">
        <w:trPr>
          <w:cantSplit/>
          <w:trHeight w:val="285"/>
        </w:trPr>
        <w:tc>
          <w:tcPr>
            <w:tcW w:w="3733" w:type="dxa"/>
            <w:vAlign w:val="center"/>
          </w:tcPr>
          <w:p w14:paraId="48C3FF0A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 xml:space="preserve">A-302, Emergency </w:t>
            </w:r>
            <w:proofErr w:type="spellStart"/>
            <w:r w:rsidRPr="00F94EB3">
              <w:rPr>
                <w:rFonts w:cs="Arial"/>
                <w:sz w:val="16"/>
                <w:szCs w:val="16"/>
              </w:rPr>
              <w:t>Boration</w:t>
            </w:r>
            <w:proofErr w:type="spellEnd"/>
            <w:del w:id="31" w:author="Scheetz, Maurin" w:date="2021-05-17T13:22:00Z">
              <w:r w:rsidRPr="00F94EB3" w:rsidDel="00534858">
                <w:rPr>
                  <w:rFonts w:cs="Arial"/>
                  <w:sz w:val="16"/>
                  <w:szCs w:val="16"/>
                </w:rPr>
                <w:delText xml:space="preserve"> / 1</w:delText>
              </w:r>
            </w:del>
          </w:p>
        </w:tc>
        <w:tc>
          <w:tcPr>
            <w:tcW w:w="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1BF91A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02573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97FCD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898D8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351C40E1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17F1CA3D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1E8391D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vAlign w:val="center"/>
          </w:tcPr>
          <w:p w14:paraId="34E3D4CB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7" w:type="dxa"/>
            <w:vAlign w:val="center"/>
          </w:tcPr>
          <w:p w14:paraId="23673F9F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</w:tr>
      <w:tr w:rsidR="008073C1" w:rsidRPr="00F94EB3" w14:paraId="21ED4013" w14:textId="77777777" w:rsidTr="00ED42B8">
        <w:trPr>
          <w:cantSplit/>
          <w:trHeight w:val="285"/>
        </w:trPr>
        <w:tc>
          <w:tcPr>
            <w:tcW w:w="3733" w:type="dxa"/>
            <w:vAlign w:val="center"/>
          </w:tcPr>
          <w:p w14:paraId="6D960E30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A-327, Startup Feedwater System Malfunction</w:t>
            </w:r>
            <w:del w:id="32" w:author="Scheetz, Maurin" w:date="2021-05-17T13:22:00Z">
              <w:r w:rsidRPr="00F94EB3" w:rsidDel="00534858">
                <w:rPr>
                  <w:rFonts w:cs="Arial"/>
                  <w:sz w:val="16"/>
                  <w:szCs w:val="16"/>
                </w:rPr>
                <w:delText xml:space="preserve"> / 4</w:delText>
              </w:r>
            </w:del>
          </w:p>
        </w:tc>
        <w:tc>
          <w:tcPr>
            <w:tcW w:w="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B3090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2D829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B5A2F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FAD3E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7645FA36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759CEFE3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0ABC47D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vAlign w:val="center"/>
          </w:tcPr>
          <w:p w14:paraId="789DADF9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7" w:type="dxa"/>
            <w:vAlign w:val="center"/>
          </w:tcPr>
          <w:p w14:paraId="54281CFF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</w:tr>
      <w:tr w:rsidR="008073C1" w:rsidRPr="00F94EB3" w14:paraId="40D93E4A" w14:textId="77777777" w:rsidTr="00ED42B8">
        <w:trPr>
          <w:cantSplit/>
          <w:trHeight w:val="285"/>
        </w:trPr>
        <w:tc>
          <w:tcPr>
            <w:tcW w:w="3733" w:type="dxa"/>
            <w:vAlign w:val="center"/>
          </w:tcPr>
          <w:p w14:paraId="25BFDFC9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A-328, Malfunction of Feedwater Heaters and Extraction Steam</w:t>
            </w:r>
            <w:del w:id="33" w:author="Scheetz, Maurin" w:date="2021-05-17T13:22:00Z">
              <w:r w:rsidRPr="00F94EB3" w:rsidDel="00534858">
                <w:rPr>
                  <w:rFonts w:cs="Arial"/>
                  <w:sz w:val="16"/>
                  <w:szCs w:val="16"/>
                </w:rPr>
                <w:delText xml:space="preserve"> / 4</w:delText>
              </w:r>
            </w:del>
          </w:p>
        </w:tc>
        <w:tc>
          <w:tcPr>
            <w:tcW w:w="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8F56A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BC3B8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02603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F1576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74671792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320035B9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D19D372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vAlign w:val="center"/>
          </w:tcPr>
          <w:p w14:paraId="72D1A310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7" w:type="dxa"/>
            <w:vAlign w:val="center"/>
          </w:tcPr>
          <w:p w14:paraId="6F69972B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</w:tr>
      <w:tr w:rsidR="008073C1" w:rsidRPr="00F94EB3" w14:paraId="080DB3F4" w14:textId="77777777" w:rsidTr="00ED42B8">
        <w:trPr>
          <w:cantSplit/>
          <w:trHeight w:val="285"/>
        </w:trPr>
        <w:tc>
          <w:tcPr>
            <w:tcW w:w="3733" w:type="dxa"/>
            <w:vAlign w:val="center"/>
          </w:tcPr>
          <w:p w14:paraId="6937657C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FR-I.1 Response to High Pressurizer Level</w:t>
            </w:r>
            <w:del w:id="34" w:author="Scheetz, Maurin" w:date="2021-05-17T13:22:00Z">
              <w:r w:rsidRPr="00F94EB3" w:rsidDel="00534858">
                <w:rPr>
                  <w:rFonts w:cs="Arial"/>
                  <w:sz w:val="16"/>
                  <w:szCs w:val="16"/>
                </w:rPr>
                <w:delText xml:space="preserve"> / 2</w:delText>
              </w:r>
            </w:del>
          </w:p>
        </w:tc>
        <w:tc>
          <w:tcPr>
            <w:tcW w:w="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D46A1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B3647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E0694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F2BDD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1FC2B4CC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0B9EC52A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4FE8192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vAlign w:val="center"/>
          </w:tcPr>
          <w:p w14:paraId="12BDA96A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7" w:type="dxa"/>
            <w:vAlign w:val="center"/>
          </w:tcPr>
          <w:p w14:paraId="11190627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</w:tr>
      <w:tr w:rsidR="008073C1" w:rsidRPr="00F94EB3" w14:paraId="3B26D022" w14:textId="77777777" w:rsidTr="00ED42B8">
        <w:trPr>
          <w:cantSplit/>
          <w:trHeight w:val="285"/>
        </w:trPr>
        <w:tc>
          <w:tcPr>
            <w:tcW w:w="3733" w:type="dxa"/>
            <w:vAlign w:val="center"/>
          </w:tcPr>
          <w:p w14:paraId="10BD4A72" w14:textId="013C5C70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A-314, Fuel</w:t>
            </w:r>
            <w:r w:rsidR="006300E0" w:rsidRPr="00F94EB3">
              <w:rPr>
                <w:rFonts w:cs="Arial"/>
                <w:sz w:val="16"/>
                <w:szCs w:val="16"/>
              </w:rPr>
              <w:t xml:space="preserve"> </w:t>
            </w:r>
            <w:r w:rsidRPr="00F94EB3">
              <w:rPr>
                <w:rFonts w:cs="Arial"/>
                <w:sz w:val="16"/>
                <w:szCs w:val="16"/>
              </w:rPr>
              <w:t>Handling Incident</w:t>
            </w:r>
            <w:del w:id="35" w:author="Scheetz, Maurin" w:date="2021-05-17T13:22:00Z">
              <w:r w:rsidRPr="00F94EB3" w:rsidDel="00534858">
                <w:rPr>
                  <w:rFonts w:cs="Arial"/>
                  <w:sz w:val="16"/>
                  <w:szCs w:val="16"/>
                </w:rPr>
                <w:delText xml:space="preserve"> / 8</w:delText>
              </w:r>
            </w:del>
          </w:p>
        </w:tc>
        <w:tc>
          <w:tcPr>
            <w:tcW w:w="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DB0BC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1F469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A515D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021F1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00930D7F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247966D4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06A9481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vAlign w:val="center"/>
          </w:tcPr>
          <w:p w14:paraId="73CFF4C3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7" w:type="dxa"/>
            <w:vAlign w:val="center"/>
          </w:tcPr>
          <w:p w14:paraId="0BEDC18C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</w:tr>
      <w:tr w:rsidR="008073C1" w:rsidRPr="00F94EB3" w14:paraId="5DA88D29" w14:textId="77777777" w:rsidTr="00ED42B8">
        <w:trPr>
          <w:cantSplit/>
          <w:trHeight w:val="285"/>
        </w:trPr>
        <w:tc>
          <w:tcPr>
            <w:tcW w:w="3733" w:type="dxa"/>
            <w:vAlign w:val="center"/>
          </w:tcPr>
          <w:p w14:paraId="5B0B6BA3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A-304, Steam Generator Tube Leak</w:t>
            </w:r>
            <w:del w:id="36" w:author="Scheetz, Maurin" w:date="2021-05-17T13:22:00Z">
              <w:r w:rsidRPr="00F94EB3" w:rsidDel="00534858">
                <w:rPr>
                  <w:rFonts w:cs="Arial"/>
                  <w:sz w:val="16"/>
                  <w:szCs w:val="16"/>
                </w:rPr>
                <w:delText xml:space="preserve"> / 3</w:delText>
              </w:r>
            </w:del>
          </w:p>
        </w:tc>
        <w:tc>
          <w:tcPr>
            <w:tcW w:w="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D2A66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07142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5C186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E15A2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68B0CD87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61C9A08A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F20A893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vAlign w:val="center"/>
          </w:tcPr>
          <w:p w14:paraId="72EFCC17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7" w:type="dxa"/>
            <w:vAlign w:val="center"/>
          </w:tcPr>
          <w:p w14:paraId="74759380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</w:tr>
      <w:tr w:rsidR="008073C1" w:rsidRPr="00F94EB3" w14:paraId="7A2667F0" w14:textId="77777777" w:rsidTr="00ED42B8">
        <w:trPr>
          <w:cantSplit/>
          <w:trHeight w:val="285"/>
        </w:trPr>
        <w:tc>
          <w:tcPr>
            <w:tcW w:w="3733" w:type="dxa"/>
            <w:vAlign w:val="center"/>
          </w:tcPr>
          <w:p w14:paraId="263C3AE2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A-333, Main Turbine Malfunction</w:t>
            </w:r>
            <w:del w:id="37" w:author="Scheetz, Maurin" w:date="2021-05-17T13:23:00Z">
              <w:r w:rsidRPr="00F94EB3" w:rsidDel="00534858">
                <w:rPr>
                  <w:rFonts w:cs="Arial"/>
                  <w:sz w:val="16"/>
                  <w:szCs w:val="16"/>
                </w:rPr>
                <w:delText xml:space="preserve"> / 4</w:delText>
              </w:r>
            </w:del>
          </w:p>
        </w:tc>
        <w:tc>
          <w:tcPr>
            <w:tcW w:w="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BB389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37AE5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E5ADC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0A88E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68DF0229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4E62D009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FD3CDC0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vAlign w:val="center"/>
          </w:tcPr>
          <w:p w14:paraId="3B89087B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7" w:type="dxa"/>
            <w:vAlign w:val="center"/>
          </w:tcPr>
          <w:p w14:paraId="13172656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</w:tr>
      <w:tr w:rsidR="008073C1" w:rsidRPr="00F94EB3" w14:paraId="276C5087" w14:textId="77777777" w:rsidTr="00ED42B8">
        <w:trPr>
          <w:cantSplit/>
          <w:trHeight w:val="285"/>
        </w:trPr>
        <w:tc>
          <w:tcPr>
            <w:tcW w:w="3733" w:type="dxa"/>
            <w:vAlign w:val="center"/>
          </w:tcPr>
          <w:p w14:paraId="2E6E52F5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FR-Z.1, Response to High Containment Pressure</w:t>
            </w:r>
            <w:del w:id="38" w:author="Scheetz, Maurin" w:date="2021-05-17T13:23:00Z">
              <w:r w:rsidRPr="00F94EB3" w:rsidDel="00534858">
                <w:rPr>
                  <w:rFonts w:cs="Arial"/>
                  <w:sz w:val="16"/>
                  <w:szCs w:val="16"/>
                </w:rPr>
                <w:delText xml:space="preserve"> / 5</w:delText>
              </w:r>
            </w:del>
          </w:p>
        </w:tc>
        <w:tc>
          <w:tcPr>
            <w:tcW w:w="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142B7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94BC8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D27AD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7E086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721D7C39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7033872C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3D5958E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vAlign w:val="center"/>
          </w:tcPr>
          <w:p w14:paraId="33D711B9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7" w:type="dxa"/>
            <w:vAlign w:val="center"/>
          </w:tcPr>
          <w:p w14:paraId="5CCFB554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</w:tr>
      <w:tr w:rsidR="008073C1" w:rsidRPr="00F94EB3" w14:paraId="5CED33C7" w14:textId="77777777" w:rsidTr="00ED42B8">
        <w:trPr>
          <w:cantSplit/>
          <w:trHeight w:val="285"/>
        </w:trPr>
        <w:tc>
          <w:tcPr>
            <w:tcW w:w="3733" w:type="dxa"/>
            <w:vAlign w:val="center"/>
          </w:tcPr>
          <w:p w14:paraId="015A0BEF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SDP-4, Response to Rising Nuclear Flux During Shutdown</w:t>
            </w:r>
            <w:del w:id="39" w:author="Scheetz, Maurin" w:date="2021-05-17T13:23:00Z">
              <w:r w:rsidRPr="00F94EB3" w:rsidDel="00534858">
                <w:rPr>
                  <w:rFonts w:cs="Arial"/>
                  <w:sz w:val="16"/>
                  <w:szCs w:val="16"/>
                </w:rPr>
                <w:delText xml:space="preserve"> / 1</w:delText>
              </w:r>
            </w:del>
          </w:p>
        </w:tc>
        <w:tc>
          <w:tcPr>
            <w:tcW w:w="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88ED6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C9EBA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23C07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5DF7E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6DDB9D7E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1D35D7DF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5A74B79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vAlign w:val="center"/>
          </w:tcPr>
          <w:p w14:paraId="6E07230B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7" w:type="dxa"/>
            <w:vAlign w:val="center"/>
          </w:tcPr>
          <w:p w14:paraId="22D83EC8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</w:tr>
      <w:tr w:rsidR="008073C1" w:rsidRPr="00F94EB3" w14:paraId="2E274F18" w14:textId="77777777" w:rsidTr="00ED42B8">
        <w:trPr>
          <w:cantSplit/>
          <w:trHeight w:val="285"/>
        </w:trPr>
        <w:tc>
          <w:tcPr>
            <w:tcW w:w="3733" w:type="dxa"/>
            <w:vAlign w:val="center"/>
          </w:tcPr>
          <w:p w14:paraId="12E8512E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SDP-5, Response to RCS Cold Overpressure During Shutdown</w:t>
            </w:r>
            <w:del w:id="40" w:author="Scheetz, Maurin" w:date="2021-05-17T13:23:00Z">
              <w:r w:rsidRPr="00F94EB3" w:rsidDel="00534858">
                <w:rPr>
                  <w:rFonts w:cs="Arial"/>
                  <w:sz w:val="16"/>
                  <w:szCs w:val="16"/>
                </w:rPr>
                <w:delText xml:space="preserve"> / 3</w:delText>
              </w:r>
            </w:del>
          </w:p>
        </w:tc>
        <w:tc>
          <w:tcPr>
            <w:tcW w:w="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F1D29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EAABA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86CBA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FD62B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0BB7E4C0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28CF44E9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2936A19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vAlign w:val="center"/>
          </w:tcPr>
          <w:p w14:paraId="5C5A178C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7" w:type="dxa"/>
            <w:vAlign w:val="center"/>
          </w:tcPr>
          <w:p w14:paraId="0746473B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</w:tr>
      <w:tr w:rsidR="008073C1" w:rsidRPr="00F94EB3" w14:paraId="306B5128" w14:textId="77777777" w:rsidTr="00ED42B8">
        <w:trPr>
          <w:cantSplit/>
          <w:trHeight w:val="285"/>
        </w:trPr>
        <w:tc>
          <w:tcPr>
            <w:tcW w:w="3733" w:type="dxa"/>
            <w:vAlign w:val="center"/>
          </w:tcPr>
          <w:p w14:paraId="35120916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SDP-6 Response to Unexpected RCS Temperature Changes During Shutdown</w:t>
            </w:r>
            <w:del w:id="41" w:author="Scheetz, Maurin" w:date="2021-05-17T13:23:00Z">
              <w:r w:rsidRPr="00F94EB3" w:rsidDel="00534858">
                <w:rPr>
                  <w:rFonts w:cs="Arial"/>
                  <w:sz w:val="16"/>
                  <w:szCs w:val="16"/>
                </w:rPr>
                <w:delText xml:space="preserve"> / 4</w:delText>
              </w:r>
            </w:del>
          </w:p>
        </w:tc>
        <w:tc>
          <w:tcPr>
            <w:tcW w:w="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361C5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A6EB4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5A257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1D13A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31246DF2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5D9AA884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13FB45C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vAlign w:val="center"/>
          </w:tcPr>
          <w:p w14:paraId="53F6F02F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7" w:type="dxa"/>
            <w:vAlign w:val="center"/>
          </w:tcPr>
          <w:p w14:paraId="43690ED8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</w:tr>
      <w:tr w:rsidR="008073C1" w:rsidRPr="00F94EB3" w14:paraId="7D52443A" w14:textId="77777777" w:rsidTr="00ED42B8">
        <w:trPr>
          <w:cantSplit/>
          <w:trHeight w:val="285"/>
        </w:trPr>
        <w:tc>
          <w:tcPr>
            <w:tcW w:w="3733" w:type="dxa"/>
            <w:vAlign w:val="center"/>
          </w:tcPr>
          <w:p w14:paraId="20153975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A-306, Evacuation of Control Room</w:t>
            </w:r>
            <w:del w:id="42" w:author="Scheetz, Maurin" w:date="2021-05-17T13:23:00Z">
              <w:r w:rsidRPr="00F94EB3" w:rsidDel="00534858">
                <w:rPr>
                  <w:rFonts w:cs="Arial"/>
                  <w:sz w:val="16"/>
                  <w:szCs w:val="16"/>
                </w:rPr>
                <w:delText xml:space="preserve"> / 8</w:delText>
              </w:r>
            </w:del>
          </w:p>
        </w:tc>
        <w:tc>
          <w:tcPr>
            <w:tcW w:w="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A13BF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462D9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0FE38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56697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7E0D63D4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62BBA5F6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3DAC893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vAlign w:val="center"/>
          </w:tcPr>
          <w:p w14:paraId="0B4D930F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7" w:type="dxa"/>
            <w:vAlign w:val="center"/>
          </w:tcPr>
          <w:p w14:paraId="3A0F7041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</w:tr>
      <w:tr w:rsidR="008073C1" w:rsidRPr="00F94EB3" w14:paraId="063C931D" w14:textId="77777777" w:rsidTr="00ED42B8">
        <w:trPr>
          <w:cantSplit/>
          <w:trHeight w:val="285"/>
        </w:trPr>
        <w:tc>
          <w:tcPr>
            <w:tcW w:w="3733" w:type="dxa"/>
            <w:vAlign w:val="center"/>
          </w:tcPr>
          <w:p w14:paraId="5810645F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A-318, Condensate System Malfunctions</w:t>
            </w:r>
            <w:del w:id="43" w:author="Scheetz, Maurin" w:date="2021-05-17T13:23:00Z">
              <w:r w:rsidRPr="00F94EB3" w:rsidDel="00534858">
                <w:rPr>
                  <w:rFonts w:cs="Arial"/>
                  <w:sz w:val="16"/>
                  <w:szCs w:val="16"/>
                </w:rPr>
                <w:delText xml:space="preserve"> / 4</w:delText>
              </w:r>
            </w:del>
          </w:p>
        </w:tc>
        <w:tc>
          <w:tcPr>
            <w:tcW w:w="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781BB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8A804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28D6C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85E9F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2C52D34D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00810D23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1E1BB39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vAlign w:val="center"/>
          </w:tcPr>
          <w:p w14:paraId="7BD86CCB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7" w:type="dxa"/>
            <w:vAlign w:val="center"/>
          </w:tcPr>
          <w:p w14:paraId="38D2B37D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</w:tr>
      <w:tr w:rsidR="008073C1" w:rsidRPr="00F94EB3" w14:paraId="7EFAE7E4" w14:textId="77777777" w:rsidTr="00ED42B8">
        <w:trPr>
          <w:cantSplit/>
          <w:trHeight w:val="285"/>
        </w:trPr>
        <w:tc>
          <w:tcPr>
            <w:tcW w:w="3733" w:type="dxa"/>
            <w:vAlign w:val="center"/>
          </w:tcPr>
          <w:p w14:paraId="5CE464B3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FR-C-2, Response to Degraded Core Cooling</w:t>
            </w:r>
            <w:del w:id="44" w:author="Scheetz, Maurin" w:date="2021-05-17T13:23:00Z">
              <w:r w:rsidRPr="00F94EB3" w:rsidDel="00534858">
                <w:rPr>
                  <w:rFonts w:cs="Arial"/>
                  <w:sz w:val="16"/>
                  <w:szCs w:val="16"/>
                </w:rPr>
                <w:delText xml:space="preserve"> / 4</w:delText>
              </w:r>
            </w:del>
          </w:p>
        </w:tc>
        <w:tc>
          <w:tcPr>
            <w:tcW w:w="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80477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0101E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6FBEF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BB9AC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0C0EB7A8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2BA8560A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3F98556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vAlign w:val="center"/>
          </w:tcPr>
          <w:p w14:paraId="467D2DED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7" w:type="dxa"/>
            <w:vAlign w:val="center"/>
          </w:tcPr>
          <w:p w14:paraId="4B57B656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</w:tr>
      <w:tr w:rsidR="008073C1" w:rsidRPr="00F94EB3" w14:paraId="0986C2D2" w14:textId="77777777" w:rsidTr="00ED42B8">
        <w:trPr>
          <w:cantSplit/>
          <w:trHeight w:val="285"/>
        </w:trPr>
        <w:tc>
          <w:tcPr>
            <w:tcW w:w="3733" w:type="dxa"/>
            <w:vAlign w:val="center"/>
          </w:tcPr>
          <w:p w14:paraId="7A9F102F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FR-C.3, Response to Saturated Core Cooling</w:t>
            </w:r>
            <w:del w:id="45" w:author="Scheetz, Maurin" w:date="2021-05-17T13:23:00Z">
              <w:r w:rsidRPr="00F94EB3" w:rsidDel="00534858">
                <w:rPr>
                  <w:rFonts w:cs="Arial"/>
                  <w:sz w:val="16"/>
                  <w:szCs w:val="16"/>
                </w:rPr>
                <w:delText xml:space="preserve"> / 4</w:delText>
              </w:r>
            </w:del>
          </w:p>
        </w:tc>
        <w:tc>
          <w:tcPr>
            <w:tcW w:w="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CCCBE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75DA2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FC3B3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39E8B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3305FF5B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08221D21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FC43104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vAlign w:val="center"/>
          </w:tcPr>
          <w:p w14:paraId="44991881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7" w:type="dxa"/>
            <w:vAlign w:val="center"/>
          </w:tcPr>
          <w:p w14:paraId="404DF397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</w:tr>
      <w:tr w:rsidR="008073C1" w:rsidRPr="00F94EB3" w14:paraId="7525CC03" w14:textId="77777777" w:rsidTr="00ED42B8">
        <w:trPr>
          <w:cantSplit/>
          <w:trHeight w:val="285"/>
        </w:trPr>
        <w:tc>
          <w:tcPr>
            <w:tcW w:w="3733" w:type="dxa"/>
            <w:vAlign w:val="center"/>
          </w:tcPr>
          <w:p w14:paraId="11ECB966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FR-H.2, Response to Steam Generator Overpressure</w:t>
            </w:r>
            <w:del w:id="46" w:author="Scheetz, Maurin" w:date="2021-05-17T13:23:00Z">
              <w:r w:rsidRPr="00F94EB3" w:rsidDel="00534858">
                <w:rPr>
                  <w:rFonts w:cs="Arial"/>
                  <w:sz w:val="16"/>
                  <w:szCs w:val="16"/>
                </w:rPr>
                <w:delText xml:space="preserve"> / 4</w:delText>
              </w:r>
            </w:del>
          </w:p>
        </w:tc>
        <w:tc>
          <w:tcPr>
            <w:tcW w:w="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13FFE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0C71D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3AD8E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5EA8A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471394B0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553BF4A2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824DCBD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vAlign w:val="center"/>
          </w:tcPr>
          <w:p w14:paraId="39354276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7" w:type="dxa"/>
            <w:vAlign w:val="center"/>
          </w:tcPr>
          <w:p w14:paraId="4B436FD3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</w:tr>
      <w:tr w:rsidR="008073C1" w:rsidRPr="00F94EB3" w14:paraId="3EDA7C42" w14:textId="77777777" w:rsidTr="00ED42B8">
        <w:trPr>
          <w:cantSplit/>
          <w:trHeight w:val="285"/>
        </w:trPr>
        <w:tc>
          <w:tcPr>
            <w:tcW w:w="3733" w:type="dxa"/>
            <w:vAlign w:val="center"/>
          </w:tcPr>
          <w:p w14:paraId="4610918A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FR-Z.2, Response to Containment Flooding</w:t>
            </w:r>
            <w:del w:id="47" w:author="Scheetz, Maurin" w:date="2021-05-17T13:23:00Z">
              <w:r w:rsidRPr="00F94EB3" w:rsidDel="00534858">
                <w:rPr>
                  <w:rFonts w:cs="Arial"/>
                  <w:sz w:val="16"/>
                  <w:szCs w:val="16"/>
                </w:rPr>
                <w:delText xml:space="preserve"> / 5</w:delText>
              </w:r>
            </w:del>
          </w:p>
        </w:tc>
        <w:tc>
          <w:tcPr>
            <w:tcW w:w="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C3E1E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7B659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B700B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60533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56826000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62A9BE1C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4EF1768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vAlign w:val="center"/>
          </w:tcPr>
          <w:p w14:paraId="0361C574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7" w:type="dxa"/>
            <w:vAlign w:val="center"/>
          </w:tcPr>
          <w:p w14:paraId="58E0B05B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</w:tr>
      <w:tr w:rsidR="008073C1" w:rsidRPr="00F94EB3" w14:paraId="28BC5BF2" w14:textId="77777777" w:rsidTr="00ED42B8">
        <w:trPr>
          <w:cantSplit/>
          <w:trHeight w:val="285"/>
        </w:trPr>
        <w:tc>
          <w:tcPr>
            <w:tcW w:w="3733" w:type="dxa"/>
            <w:vAlign w:val="center"/>
          </w:tcPr>
          <w:p w14:paraId="5EDDCAB7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FR-Z.3, Response to High Containment Radiation</w:t>
            </w:r>
            <w:del w:id="48" w:author="Scheetz, Maurin" w:date="2021-05-17T13:23:00Z">
              <w:r w:rsidRPr="00F94EB3" w:rsidDel="00534858">
                <w:rPr>
                  <w:rFonts w:cs="Arial"/>
                  <w:sz w:val="16"/>
                  <w:szCs w:val="16"/>
                </w:rPr>
                <w:delText xml:space="preserve"> / 9 </w:delText>
              </w:r>
            </w:del>
          </w:p>
        </w:tc>
        <w:tc>
          <w:tcPr>
            <w:tcW w:w="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6A70B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345A8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43731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621A0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2104D443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514FDFB6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0462D00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vAlign w:val="center"/>
          </w:tcPr>
          <w:p w14:paraId="1F391159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7" w:type="dxa"/>
            <w:vAlign w:val="center"/>
          </w:tcPr>
          <w:p w14:paraId="6B5B4D96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</w:tr>
      <w:tr w:rsidR="008073C1" w:rsidRPr="00F94EB3" w14:paraId="45E06284" w14:textId="77777777" w:rsidTr="00ED42B8">
        <w:trPr>
          <w:cantSplit/>
          <w:trHeight w:val="285"/>
        </w:trPr>
        <w:tc>
          <w:tcPr>
            <w:tcW w:w="3733" w:type="dxa"/>
            <w:vAlign w:val="center"/>
          </w:tcPr>
          <w:p w14:paraId="5D200E7B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FR-Z.4, Response to Low Containment Pressure</w:t>
            </w:r>
            <w:del w:id="49" w:author="Scheetz, Maurin" w:date="2021-05-17T13:23:00Z">
              <w:r w:rsidRPr="00F94EB3" w:rsidDel="00534858">
                <w:rPr>
                  <w:rFonts w:cs="Arial"/>
                  <w:sz w:val="16"/>
                  <w:szCs w:val="16"/>
                </w:rPr>
                <w:delText xml:space="preserve"> / 5</w:delText>
              </w:r>
            </w:del>
          </w:p>
        </w:tc>
        <w:tc>
          <w:tcPr>
            <w:tcW w:w="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86E09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21194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95175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69E31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5FCF897A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37D9F8B2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026834E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vAlign w:val="center"/>
          </w:tcPr>
          <w:p w14:paraId="20881B7C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7" w:type="dxa"/>
            <w:vAlign w:val="center"/>
          </w:tcPr>
          <w:p w14:paraId="209316DA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</w:tr>
      <w:tr w:rsidR="008073C1" w:rsidRPr="00F94EB3" w14:paraId="2F1E2A3F" w14:textId="77777777" w:rsidTr="00ED42B8">
        <w:trPr>
          <w:cantSplit/>
          <w:trHeight w:val="285"/>
        </w:trPr>
        <w:tc>
          <w:tcPr>
            <w:tcW w:w="3733" w:type="dxa"/>
            <w:vAlign w:val="center"/>
          </w:tcPr>
          <w:p w14:paraId="4C303A12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A-332, Turbine Trip Without Reactor Trip</w:t>
            </w:r>
            <w:del w:id="50" w:author="Scheetz, Maurin" w:date="2021-05-17T13:23:00Z">
              <w:r w:rsidRPr="00F94EB3" w:rsidDel="00534858">
                <w:rPr>
                  <w:rFonts w:cs="Arial"/>
                  <w:sz w:val="16"/>
                  <w:szCs w:val="16"/>
                </w:rPr>
                <w:delText xml:space="preserve"> / 4</w:delText>
              </w:r>
            </w:del>
          </w:p>
        </w:tc>
        <w:tc>
          <w:tcPr>
            <w:tcW w:w="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08F64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9DAC6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ACA0E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632C3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5C4614BE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0796ACD0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A704C0E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vAlign w:val="center"/>
          </w:tcPr>
          <w:p w14:paraId="01227A2D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7" w:type="dxa"/>
            <w:vAlign w:val="center"/>
          </w:tcPr>
          <w:p w14:paraId="22B5AF98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</w:tr>
      <w:tr w:rsidR="008073C1" w:rsidRPr="00F94EB3" w14:paraId="3A9F2F10" w14:textId="77777777" w:rsidTr="00ED42B8">
        <w:trPr>
          <w:cantSplit/>
          <w:trHeight w:val="285"/>
        </w:trPr>
        <w:tc>
          <w:tcPr>
            <w:tcW w:w="3733" w:type="dxa"/>
            <w:vAlign w:val="center"/>
          </w:tcPr>
          <w:p w14:paraId="33477191" w14:textId="03B2E552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ES-1.2, Post</w:t>
            </w:r>
            <w:r w:rsidR="00282899" w:rsidRPr="00F94EB3">
              <w:rPr>
                <w:rFonts w:cs="Arial"/>
                <w:sz w:val="16"/>
                <w:szCs w:val="16"/>
              </w:rPr>
              <w:t>-</w:t>
            </w:r>
            <w:r w:rsidRPr="00F94EB3">
              <w:rPr>
                <w:rFonts w:cs="Arial"/>
                <w:sz w:val="16"/>
                <w:szCs w:val="16"/>
              </w:rPr>
              <w:t>LOCA Cooldown and Depressurization</w:t>
            </w:r>
            <w:del w:id="51" w:author="Scheetz, Maurin" w:date="2021-05-17T13:23:00Z">
              <w:r w:rsidRPr="00F94EB3" w:rsidDel="00534858">
                <w:rPr>
                  <w:rFonts w:cs="Arial"/>
                  <w:sz w:val="16"/>
                  <w:szCs w:val="16"/>
                </w:rPr>
                <w:delText xml:space="preserve"> / 4</w:delText>
              </w:r>
            </w:del>
          </w:p>
        </w:tc>
        <w:tc>
          <w:tcPr>
            <w:tcW w:w="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C8C1F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86B8C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2B9C5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D8139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74B34C8F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1D8CF686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3DA2DCC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vAlign w:val="center"/>
          </w:tcPr>
          <w:p w14:paraId="241BD104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7" w:type="dxa"/>
            <w:vAlign w:val="center"/>
          </w:tcPr>
          <w:p w14:paraId="5A2E3B20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</w:tr>
      <w:tr w:rsidR="008073C1" w:rsidRPr="00F94EB3" w14:paraId="41B4B12E" w14:textId="77777777" w:rsidTr="00ED42B8">
        <w:trPr>
          <w:cantSplit/>
          <w:trHeight w:val="285"/>
        </w:trPr>
        <w:tc>
          <w:tcPr>
            <w:tcW w:w="3733" w:type="dxa"/>
            <w:vAlign w:val="center"/>
          </w:tcPr>
          <w:p w14:paraId="07DD5CFF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A-321, Loss of Data Display and Processing System</w:t>
            </w:r>
            <w:del w:id="52" w:author="Scheetz, Maurin" w:date="2021-05-17T13:23:00Z">
              <w:r w:rsidRPr="00F94EB3" w:rsidDel="00534858">
                <w:rPr>
                  <w:rFonts w:cs="Arial"/>
                  <w:sz w:val="16"/>
                  <w:szCs w:val="16"/>
                </w:rPr>
                <w:delText xml:space="preserve"> / 7</w:delText>
              </w:r>
            </w:del>
          </w:p>
        </w:tc>
        <w:tc>
          <w:tcPr>
            <w:tcW w:w="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5507E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DD1E8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A8CD9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A12F5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49962EB3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218A5FDF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48CB57E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vAlign w:val="center"/>
          </w:tcPr>
          <w:p w14:paraId="351B878E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7" w:type="dxa"/>
            <w:vAlign w:val="center"/>
          </w:tcPr>
          <w:p w14:paraId="7C2C11D2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</w:tr>
      <w:tr w:rsidR="008073C1" w:rsidRPr="00F94EB3" w14:paraId="69CBDC57" w14:textId="77777777" w:rsidTr="00ED42B8">
        <w:trPr>
          <w:cantSplit/>
          <w:trHeight w:val="285"/>
        </w:trPr>
        <w:tc>
          <w:tcPr>
            <w:tcW w:w="3733" w:type="dxa"/>
            <w:vAlign w:val="center"/>
          </w:tcPr>
          <w:p w14:paraId="4BFE1058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FR-P.1, Response to Imminent Pressurized Thermal Shock Condition</w:t>
            </w:r>
            <w:del w:id="53" w:author="Scheetz, Maurin" w:date="2021-05-17T13:23:00Z">
              <w:r w:rsidRPr="00F94EB3" w:rsidDel="00534858">
                <w:rPr>
                  <w:rFonts w:cs="Arial"/>
                  <w:sz w:val="16"/>
                  <w:szCs w:val="16"/>
                </w:rPr>
                <w:delText xml:space="preserve"> / 3</w:delText>
              </w:r>
            </w:del>
          </w:p>
        </w:tc>
        <w:tc>
          <w:tcPr>
            <w:tcW w:w="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5E99D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03094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4AA68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A2F5F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76B8364F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14087CFF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4B005B3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vAlign w:val="center"/>
          </w:tcPr>
          <w:p w14:paraId="0FD76D4F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7" w:type="dxa"/>
            <w:vAlign w:val="center"/>
          </w:tcPr>
          <w:p w14:paraId="56893BE6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</w:tr>
      <w:tr w:rsidR="008073C1" w:rsidRPr="00F94EB3" w14:paraId="00406C2A" w14:textId="77777777" w:rsidTr="00ED42B8">
        <w:trPr>
          <w:cantSplit/>
          <w:trHeight w:val="285"/>
        </w:trPr>
        <w:tc>
          <w:tcPr>
            <w:tcW w:w="3733" w:type="dxa"/>
            <w:vAlign w:val="center"/>
          </w:tcPr>
          <w:p w14:paraId="4CD0E420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A-340, Reactor Coolant Leak</w:t>
            </w:r>
            <w:del w:id="54" w:author="Scheetz, Maurin" w:date="2021-05-17T13:24:00Z">
              <w:r w:rsidRPr="00F94EB3" w:rsidDel="00534858">
                <w:rPr>
                  <w:rFonts w:cs="Arial"/>
                  <w:sz w:val="16"/>
                  <w:szCs w:val="16"/>
                </w:rPr>
                <w:delText xml:space="preserve"> /</w:delText>
              </w:r>
            </w:del>
            <w:del w:id="55" w:author="Scheetz, Maurin" w:date="2021-05-17T13:23:00Z">
              <w:r w:rsidRPr="00F94EB3" w:rsidDel="00534858">
                <w:rPr>
                  <w:rFonts w:cs="Arial"/>
                  <w:sz w:val="16"/>
                  <w:szCs w:val="16"/>
                </w:rPr>
                <w:delText xml:space="preserve"> 2</w:delText>
              </w:r>
            </w:del>
          </w:p>
        </w:tc>
        <w:tc>
          <w:tcPr>
            <w:tcW w:w="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C7665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6C135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8ED0CA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CBA9C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52BFDBB8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255D1503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EFBCE88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vAlign w:val="center"/>
          </w:tcPr>
          <w:p w14:paraId="1D2F2B53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7" w:type="dxa"/>
            <w:vAlign w:val="center"/>
          </w:tcPr>
          <w:p w14:paraId="359DC2A1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</w:tr>
      <w:tr w:rsidR="008073C1" w:rsidRPr="00F94EB3" w14:paraId="1E572C88" w14:textId="77777777" w:rsidTr="00ED42B8">
        <w:trPr>
          <w:cantSplit/>
          <w:trHeight w:val="285"/>
        </w:trPr>
        <w:tc>
          <w:tcPr>
            <w:tcW w:w="3733" w:type="dxa"/>
            <w:tcBorders>
              <w:bottom w:val="single" w:sz="6" w:space="0" w:color="000000" w:themeColor="text1"/>
            </w:tcBorders>
            <w:vAlign w:val="center"/>
          </w:tcPr>
          <w:p w14:paraId="42823A49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FR-1.2, Response to Low Pressurized Level</w:t>
            </w:r>
            <w:del w:id="56" w:author="Scheetz, Maurin" w:date="2021-05-17T13:24:00Z">
              <w:r w:rsidRPr="00F94EB3" w:rsidDel="00534858">
                <w:rPr>
                  <w:rFonts w:cs="Arial"/>
                  <w:sz w:val="16"/>
                  <w:szCs w:val="16"/>
                </w:rPr>
                <w:delText xml:space="preserve"> / 2</w:delText>
              </w:r>
            </w:del>
          </w:p>
        </w:tc>
        <w:tc>
          <w:tcPr>
            <w:tcW w:w="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2D0C0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F0987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D473B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244FA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01ACFA8C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64148A86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3132355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tcBorders>
              <w:bottom w:val="single" w:sz="6" w:space="0" w:color="000000" w:themeColor="text1"/>
            </w:tcBorders>
            <w:vAlign w:val="center"/>
          </w:tcPr>
          <w:p w14:paraId="103F2689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7" w:type="dxa"/>
            <w:tcBorders>
              <w:bottom w:val="single" w:sz="6" w:space="0" w:color="000000" w:themeColor="text1"/>
            </w:tcBorders>
            <w:vAlign w:val="center"/>
          </w:tcPr>
          <w:p w14:paraId="61B60127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</w:tr>
      <w:tr w:rsidR="008073C1" w:rsidRPr="00F94EB3" w14:paraId="67471F73" w14:textId="77777777" w:rsidTr="00ED42B8">
        <w:trPr>
          <w:cantSplit/>
          <w:trHeight w:val="285"/>
        </w:trPr>
        <w:tc>
          <w:tcPr>
            <w:tcW w:w="3733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11541E72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FR-1.3, Response to Voids in Reactor Vessel</w:t>
            </w:r>
            <w:del w:id="57" w:author="Scheetz, Maurin" w:date="2021-05-17T13:24:00Z">
              <w:r w:rsidRPr="00F94EB3" w:rsidDel="00534858">
                <w:rPr>
                  <w:rFonts w:cs="Arial"/>
                  <w:sz w:val="16"/>
                  <w:szCs w:val="16"/>
                </w:rPr>
                <w:delText xml:space="preserve"> / 2</w:delText>
              </w:r>
            </w:del>
          </w:p>
        </w:tc>
        <w:tc>
          <w:tcPr>
            <w:tcW w:w="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0C85D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38687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CD4B7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94B13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3081BC2B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7C1C9429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F6CE13A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3F09637C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6" w:space="0" w:color="000000" w:themeColor="text1"/>
              <w:bottom w:val="single" w:sz="6" w:space="0" w:color="000000" w:themeColor="text1"/>
            </w:tcBorders>
            <w:vAlign w:val="center"/>
          </w:tcPr>
          <w:p w14:paraId="663A57CC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</w:tr>
      <w:tr w:rsidR="008073C1" w:rsidRPr="00F94EB3" w14:paraId="0B1A9C6D" w14:textId="77777777" w:rsidTr="00ED42B8">
        <w:trPr>
          <w:cantSplit/>
          <w:trHeight w:val="285"/>
        </w:trPr>
        <w:tc>
          <w:tcPr>
            <w:tcW w:w="3733" w:type="dxa"/>
            <w:tcBorders>
              <w:top w:val="single" w:sz="6" w:space="0" w:color="000000" w:themeColor="text1"/>
            </w:tcBorders>
            <w:vAlign w:val="center"/>
          </w:tcPr>
          <w:p w14:paraId="2E8E5FA9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A-326, Feedwater System Malfunctions</w:t>
            </w:r>
            <w:del w:id="58" w:author="Scheetz, Maurin" w:date="2021-05-17T13:24:00Z">
              <w:r w:rsidRPr="00F94EB3" w:rsidDel="00534858">
                <w:rPr>
                  <w:rFonts w:cs="Arial"/>
                  <w:sz w:val="16"/>
                  <w:szCs w:val="16"/>
                </w:rPr>
                <w:delText xml:space="preserve"> / 4</w:delText>
              </w:r>
            </w:del>
          </w:p>
        </w:tc>
        <w:tc>
          <w:tcPr>
            <w:tcW w:w="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8AAEA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1A8A7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FD9C0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14E61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6F28987B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036E9E33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5B7B337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6" w:space="0" w:color="000000" w:themeColor="text1"/>
            </w:tcBorders>
            <w:vAlign w:val="center"/>
          </w:tcPr>
          <w:p w14:paraId="336310A9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6" w:space="0" w:color="000000" w:themeColor="text1"/>
            </w:tcBorders>
            <w:vAlign w:val="center"/>
          </w:tcPr>
          <w:p w14:paraId="7A82E866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</w:tr>
      <w:tr w:rsidR="008073C1" w:rsidRPr="00F94EB3" w14:paraId="42DF3A8D" w14:textId="77777777" w:rsidTr="00ED42B8">
        <w:trPr>
          <w:cantSplit/>
          <w:trHeight w:val="285"/>
        </w:trPr>
        <w:tc>
          <w:tcPr>
            <w:tcW w:w="3733" w:type="dxa"/>
            <w:vAlign w:val="center"/>
          </w:tcPr>
          <w:p w14:paraId="16EFAF62" w14:textId="0120CBB1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A-</w:t>
            </w:r>
            <w:r w:rsidR="00CE2DF7" w:rsidRPr="00F94EB3">
              <w:rPr>
                <w:rFonts w:cs="Arial"/>
                <w:sz w:val="16"/>
                <w:szCs w:val="16"/>
              </w:rPr>
              <w:t>303</w:t>
            </w:r>
            <w:r w:rsidRPr="00F94EB3">
              <w:rPr>
                <w:rFonts w:cs="Arial"/>
                <w:sz w:val="16"/>
                <w:szCs w:val="16"/>
              </w:rPr>
              <w:t xml:space="preserve">, Loss of Plant DC </w:t>
            </w:r>
            <w:r w:rsidR="00CE2DF7" w:rsidRPr="00F94EB3">
              <w:rPr>
                <w:rFonts w:cs="Arial"/>
                <w:sz w:val="16"/>
                <w:szCs w:val="16"/>
              </w:rPr>
              <w:t xml:space="preserve">Electric </w:t>
            </w:r>
            <w:r w:rsidRPr="00F94EB3">
              <w:rPr>
                <w:rFonts w:cs="Arial"/>
                <w:sz w:val="16"/>
                <w:szCs w:val="16"/>
              </w:rPr>
              <w:t xml:space="preserve">Power or </w:t>
            </w:r>
            <w:r w:rsidR="00CE2DF7" w:rsidRPr="00F94EB3">
              <w:rPr>
                <w:rFonts w:cs="Arial"/>
                <w:sz w:val="16"/>
                <w:szCs w:val="16"/>
              </w:rPr>
              <w:t>AC Instrument Power</w:t>
            </w:r>
            <w:del w:id="59" w:author="Scheetz, Maurin" w:date="2021-05-17T13:24:00Z">
              <w:r w:rsidRPr="00F94EB3" w:rsidDel="00534858">
                <w:rPr>
                  <w:rFonts w:cs="Arial"/>
                  <w:sz w:val="16"/>
                  <w:szCs w:val="16"/>
                </w:rPr>
                <w:delText xml:space="preserve"> / 6</w:delText>
              </w:r>
            </w:del>
          </w:p>
        </w:tc>
        <w:tc>
          <w:tcPr>
            <w:tcW w:w="2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7F568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E501B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3CD90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1D82A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09CEAEB5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59111B5C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0538ED0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vAlign w:val="center"/>
          </w:tcPr>
          <w:p w14:paraId="209A74BE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7" w:type="dxa"/>
            <w:vAlign w:val="center"/>
          </w:tcPr>
          <w:p w14:paraId="607D52D2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</w:tr>
      <w:tr w:rsidR="008073C1" w:rsidRPr="00F94EB3" w14:paraId="4A05954D" w14:textId="77777777" w:rsidTr="00ED42B8">
        <w:trPr>
          <w:cantSplit/>
          <w:trHeight w:val="285"/>
        </w:trPr>
        <w:tc>
          <w:tcPr>
            <w:tcW w:w="3733" w:type="dxa"/>
            <w:tcBorders>
              <w:bottom w:val="double" w:sz="6" w:space="0" w:color="000000"/>
            </w:tcBorders>
            <w:vAlign w:val="center"/>
          </w:tcPr>
          <w:p w14:paraId="08D5FB28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A-348, Degraded Grid</w:t>
            </w:r>
            <w:del w:id="60" w:author="Scheetz, Maurin" w:date="2021-05-17T13:24:00Z">
              <w:r w:rsidRPr="00F94EB3" w:rsidDel="00534858">
                <w:rPr>
                  <w:rFonts w:cs="Arial"/>
                  <w:sz w:val="16"/>
                  <w:szCs w:val="16"/>
                </w:rPr>
                <w:delText xml:space="preserve"> / 6</w:delText>
              </w:r>
            </w:del>
          </w:p>
        </w:tc>
        <w:tc>
          <w:tcPr>
            <w:tcW w:w="261" w:type="dxa"/>
            <w:tcBorders>
              <w:top w:val="single" w:sz="6" w:space="0" w:color="000000"/>
              <w:bottom w:val="double" w:sz="6" w:space="0" w:color="000000"/>
            </w:tcBorders>
            <w:vAlign w:val="center"/>
          </w:tcPr>
          <w:p w14:paraId="1410EF65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bottom w:val="double" w:sz="6" w:space="0" w:color="000000"/>
            </w:tcBorders>
            <w:vAlign w:val="center"/>
          </w:tcPr>
          <w:p w14:paraId="68BCC291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bottom w:val="double" w:sz="6" w:space="0" w:color="000000"/>
            </w:tcBorders>
            <w:vAlign w:val="center"/>
          </w:tcPr>
          <w:p w14:paraId="2C811C74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bottom w:val="double" w:sz="6" w:space="0" w:color="000000"/>
              <w:right w:val="single" w:sz="12" w:space="0" w:color="000000"/>
            </w:tcBorders>
            <w:vAlign w:val="center"/>
          </w:tcPr>
          <w:p w14:paraId="702D5791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6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shd w:val="clear" w:color="auto" w:fill="D7D2D9" w:themeFill="accent6" w:themeFillTint="66"/>
            <w:vAlign w:val="center"/>
          </w:tcPr>
          <w:p w14:paraId="1685562E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single" w:sz="6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shd w:val="clear" w:color="auto" w:fill="D7D2D9" w:themeFill="accent6" w:themeFillTint="66"/>
            <w:vAlign w:val="center"/>
          </w:tcPr>
          <w:p w14:paraId="1447E9F9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298" w:type="dxa"/>
            <w:tcBorders>
              <w:top w:val="single" w:sz="6" w:space="0" w:color="000000"/>
              <w:left w:val="single" w:sz="12" w:space="0" w:color="000000"/>
              <w:bottom w:val="double" w:sz="6" w:space="0" w:color="000000"/>
            </w:tcBorders>
            <w:vAlign w:val="center"/>
          </w:tcPr>
          <w:p w14:paraId="25E79EF8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tcBorders>
              <w:bottom w:val="double" w:sz="6" w:space="0" w:color="000000"/>
            </w:tcBorders>
            <w:vAlign w:val="center"/>
          </w:tcPr>
          <w:p w14:paraId="41CA5BB2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07" w:type="dxa"/>
            <w:tcBorders>
              <w:bottom w:val="double" w:sz="6" w:space="0" w:color="000000"/>
            </w:tcBorders>
            <w:vAlign w:val="center"/>
          </w:tcPr>
          <w:p w14:paraId="0B2CA012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</w:tr>
      <w:tr w:rsidR="008073C1" w:rsidRPr="00F94EB3" w14:paraId="2AAA764A" w14:textId="77777777" w:rsidTr="00541337">
        <w:trPr>
          <w:cantSplit/>
          <w:trHeight w:val="285"/>
        </w:trPr>
        <w:tc>
          <w:tcPr>
            <w:tcW w:w="3733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14:paraId="307799AF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K/A Category Totals:</w:t>
            </w:r>
          </w:p>
        </w:tc>
        <w:tc>
          <w:tcPr>
            <w:tcW w:w="261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14:paraId="774F9BBF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14:paraId="4416F209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14:paraId="3F5022A7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double" w:sz="6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 w14:paraId="004E4347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D7D2D9" w:themeFill="accent6" w:themeFillTint="66"/>
            <w:vAlign w:val="center"/>
          </w:tcPr>
          <w:p w14:paraId="5577AFC4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D7D2D9" w:themeFill="accent6" w:themeFillTint="66"/>
            <w:vAlign w:val="center"/>
          </w:tcPr>
          <w:p w14:paraId="6B9EDC27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728" w:type="dxa"/>
            <w:gridSpan w:val="2"/>
            <w:tcBorders>
              <w:top w:val="double" w:sz="6" w:space="0" w:color="000000"/>
              <w:left w:val="single" w:sz="4" w:space="0" w:color="000000"/>
              <w:bottom w:val="double" w:sz="6" w:space="0" w:color="000000"/>
            </w:tcBorders>
            <w:vAlign w:val="center"/>
          </w:tcPr>
          <w:p w14:paraId="4870A640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Group Point Total:</w:t>
            </w:r>
          </w:p>
        </w:tc>
        <w:tc>
          <w:tcPr>
            <w:tcW w:w="607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14:paraId="24A6B640" w14:textId="77777777" w:rsidR="008073C1" w:rsidRPr="00F94EB3" w:rsidRDefault="008073C1" w:rsidP="002938AB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8/4</w:t>
            </w:r>
          </w:p>
        </w:tc>
      </w:tr>
    </w:tbl>
    <w:p w14:paraId="451AE81E" w14:textId="54C5717A" w:rsidR="00FC5FF0" w:rsidRDefault="00FC5FF0">
      <w:pPr>
        <w:spacing w:after="240"/>
        <w:rPr>
          <w:rFonts w:cs="Arial"/>
          <w:color w:val="auto"/>
        </w:rPr>
      </w:pPr>
    </w:p>
    <w:p w14:paraId="2BF814BA" w14:textId="77777777" w:rsidR="00F24D78" w:rsidRPr="00F94EB3" w:rsidRDefault="00F24D78">
      <w:pPr>
        <w:spacing w:after="240"/>
        <w:rPr>
          <w:rFonts w:cs="Arial"/>
          <w:color w:val="auto"/>
        </w:rPr>
      </w:pPr>
    </w:p>
    <w:tbl>
      <w:tblPr>
        <w:tblW w:w="10223" w:type="dxa"/>
        <w:tblInd w:w="-2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814"/>
        <w:gridCol w:w="269"/>
        <w:gridCol w:w="270"/>
        <w:gridCol w:w="270"/>
        <w:gridCol w:w="270"/>
        <w:gridCol w:w="270"/>
        <w:gridCol w:w="270"/>
        <w:gridCol w:w="270"/>
        <w:gridCol w:w="270"/>
        <w:gridCol w:w="270"/>
        <w:gridCol w:w="359"/>
        <w:gridCol w:w="430"/>
        <w:gridCol w:w="3117"/>
        <w:gridCol w:w="448"/>
        <w:gridCol w:w="626"/>
      </w:tblGrid>
      <w:tr w:rsidR="002158DF" w:rsidRPr="00F94EB3" w14:paraId="5D04A7E2" w14:textId="77777777" w:rsidTr="008864ED">
        <w:trPr>
          <w:cantSplit/>
        </w:trPr>
        <w:tc>
          <w:tcPr>
            <w:tcW w:w="10223" w:type="dxa"/>
            <w:gridSpan w:val="15"/>
            <w:tcBorders>
              <w:top w:val="double" w:sz="6" w:space="0" w:color="000000" w:themeColor="text1"/>
              <w:bottom w:val="double" w:sz="6" w:space="0" w:color="000000" w:themeColor="text1"/>
            </w:tcBorders>
          </w:tcPr>
          <w:p w14:paraId="3739852B" w14:textId="15C5EB0A" w:rsidR="002158DF" w:rsidRPr="00F94EB3" w:rsidRDefault="0D65AFC0" w:rsidP="00F36EA2">
            <w:pPr>
              <w:tabs>
                <w:tab w:val="left" w:pos="3750"/>
                <w:tab w:val="left" w:pos="8430"/>
              </w:tabs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lastRenderedPageBreak/>
              <w:t xml:space="preserve">Form </w:t>
            </w:r>
            <w:r w:rsidR="007B6117" w:rsidRPr="00F94EB3">
              <w:rPr>
                <w:rFonts w:cs="Arial"/>
                <w:sz w:val="16"/>
                <w:szCs w:val="16"/>
              </w:rPr>
              <w:t>4.1</w:t>
            </w:r>
            <w:r w:rsidRPr="00F94EB3">
              <w:rPr>
                <w:rFonts w:cs="Arial"/>
                <w:sz w:val="16"/>
                <w:szCs w:val="16"/>
              </w:rPr>
              <w:t>-AP</w:t>
            </w:r>
            <w:r w:rsidR="3B470963" w:rsidRPr="00F94EB3">
              <w:rPr>
                <w:rFonts w:cs="Arial"/>
                <w:sz w:val="16"/>
                <w:szCs w:val="16"/>
              </w:rPr>
              <w:t xml:space="preserve"> </w:t>
            </w:r>
            <w:r w:rsidR="002158DF" w:rsidRPr="00F94EB3">
              <w:rPr>
                <w:rFonts w:cs="Arial"/>
                <w:sz w:val="16"/>
                <w:szCs w:val="16"/>
              </w:rPr>
              <w:tab/>
            </w:r>
            <w:r w:rsidR="50C4586B" w:rsidRPr="00F94EB3">
              <w:rPr>
                <w:rFonts w:cs="Arial"/>
                <w:sz w:val="16"/>
                <w:szCs w:val="16"/>
              </w:rPr>
              <w:t>AP</w:t>
            </w:r>
            <w:r w:rsidR="008C7C7E" w:rsidRPr="00F94EB3">
              <w:rPr>
                <w:rFonts w:cs="Arial"/>
                <w:sz w:val="16"/>
                <w:szCs w:val="16"/>
              </w:rPr>
              <w:t xml:space="preserve">1000 </w:t>
            </w:r>
            <w:r w:rsidR="50C4586B" w:rsidRPr="00F94EB3">
              <w:rPr>
                <w:rFonts w:cs="Arial"/>
                <w:sz w:val="16"/>
                <w:szCs w:val="16"/>
              </w:rPr>
              <w:t>Examination Outline</w:t>
            </w:r>
            <w:r w:rsidR="16EE6AC3" w:rsidRPr="00F94EB3">
              <w:rPr>
                <w:rFonts w:cs="Arial"/>
                <w:sz w:val="16"/>
                <w:szCs w:val="16"/>
              </w:rPr>
              <w:t xml:space="preserve"> </w:t>
            </w:r>
            <w:r w:rsidR="002158DF" w:rsidRPr="00F94EB3">
              <w:rPr>
                <w:rFonts w:cs="Arial"/>
                <w:sz w:val="16"/>
                <w:szCs w:val="16"/>
              </w:rPr>
              <w:tab/>
            </w:r>
            <w:r w:rsidRPr="00F94EB3">
              <w:rPr>
                <w:rFonts w:cs="Arial"/>
                <w:sz w:val="16"/>
                <w:szCs w:val="16"/>
              </w:rPr>
              <w:t>Page 4</w:t>
            </w:r>
          </w:p>
          <w:p w14:paraId="34B69F29" w14:textId="77777777" w:rsidR="002158DF" w:rsidRPr="00F94EB3" w:rsidRDefault="002158DF" w:rsidP="00F36EA2">
            <w:pPr>
              <w:jc w:val="center"/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Plant Systems—Tier 2/Group 1 (RO/SRO)</w:t>
            </w:r>
          </w:p>
        </w:tc>
      </w:tr>
      <w:tr w:rsidR="002158DF" w:rsidRPr="00F94EB3" w14:paraId="13524911" w14:textId="77777777" w:rsidTr="008864ED">
        <w:trPr>
          <w:cantSplit/>
        </w:trPr>
        <w:tc>
          <w:tcPr>
            <w:tcW w:w="2814" w:type="dxa"/>
            <w:tcBorders>
              <w:top w:val="double" w:sz="6" w:space="0" w:color="000000" w:themeColor="text1"/>
            </w:tcBorders>
            <w:vAlign w:val="center"/>
          </w:tcPr>
          <w:p w14:paraId="16A96797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System Name / Safety Function</w:t>
            </w:r>
          </w:p>
        </w:tc>
        <w:tc>
          <w:tcPr>
            <w:tcW w:w="269" w:type="dxa"/>
            <w:tcBorders>
              <w:top w:val="double" w:sz="6" w:space="0" w:color="000000" w:themeColor="text1"/>
            </w:tcBorders>
            <w:vAlign w:val="center"/>
          </w:tcPr>
          <w:p w14:paraId="7BF7C133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K1</w:t>
            </w:r>
          </w:p>
        </w:tc>
        <w:tc>
          <w:tcPr>
            <w:tcW w:w="270" w:type="dxa"/>
            <w:tcBorders>
              <w:top w:val="double" w:sz="6" w:space="0" w:color="000000" w:themeColor="text1"/>
              <w:bottom w:val="single" w:sz="6" w:space="0" w:color="000000"/>
            </w:tcBorders>
            <w:vAlign w:val="center"/>
          </w:tcPr>
          <w:p w14:paraId="6ABBCE51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K2</w:t>
            </w:r>
          </w:p>
        </w:tc>
        <w:tc>
          <w:tcPr>
            <w:tcW w:w="270" w:type="dxa"/>
            <w:tcBorders>
              <w:top w:val="double" w:sz="6" w:space="0" w:color="000000" w:themeColor="text1"/>
              <w:bottom w:val="single" w:sz="6" w:space="0" w:color="000000"/>
            </w:tcBorders>
            <w:vAlign w:val="center"/>
          </w:tcPr>
          <w:p w14:paraId="41E6DEF4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K3</w:t>
            </w:r>
          </w:p>
        </w:tc>
        <w:tc>
          <w:tcPr>
            <w:tcW w:w="270" w:type="dxa"/>
            <w:tcBorders>
              <w:top w:val="double" w:sz="6" w:space="0" w:color="000000" w:themeColor="text1"/>
              <w:bottom w:val="single" w:sz="6" w:space="0" w:color="000000"/>
            </w:tcBorders>
            <w:vAlign w:val="center"/>
          </w:tcPr>
          <w:p w14:paraId="51041533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K4</w:t>
            </w:r>
          </w:p>
        </w:tc>
        <w:tc>
          <w:tcPr>
            <w:tcW w:w="270" w:type="dxa"/>
            <w:tcBorders>
              <w:top w:val="double" w:sz="6" w:space="0" w:color="000000" w:themeColor="text1"/>
              <w:bottom w:val="single" w:sz="6" w:space="0" w:color="000000"/>
            </w:tcBorders>
            <w:vAlign w:val="center"/>
          </w:tcPr>
          <w:p w14:paraId="24AE2836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K5</w:t>
            </w:r>
          </w:p>
        </w:tc>
        <w:tc>
          <w:tcPr>
            <w:tcW w:w="270" w:type="dxa"/>
            <w:tcBorders>
              <w:top w:val="double" w:sz="6" w:space="0" w:color="000000" w:themeColor="text1"/>
              <w:bottom w:val="single" w:sz="6" w:space="0" w:color="000000"/>
            </w:tcBorders>
            <w:vAlign w:val="center"/>
          </w:tcPr>
          <w:p w14:paraId="48495B8F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K6</w:t>
            </w:r>
          </w:p>
        </w:tc>
        <w:tc>
          <w:tcPr>
            <w:tcW w:w="270" w:type="dxa"/>
            <w:tcBorders>
              <w:top w:val="double" w:sz="6" w:space="0" w:color="000000" w:themeColor="text1"/>
              <w:bottom w:val="single" w:sz="6" w:space="0" w:color="000000"/>
            </w:tcBorders>
            <w:vAlign w:val="center"/>
          </w:tcPr>
          <w:p w14:paraId="414A62C7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A1</w:t>
            </w:r>
          </w:p>
        </w:tc>
        <w:tc>
          <w:tcPr>
            <w:tcW w:w="270" w:type="dxa"/>
            <w:tcBorders>
              <w:top w:val="double" w:sz="6" w:space="0" w:color="000000" w:themeColor="text1"/>
              <w:bottom w:val="single" w:sz="6" w:space="0" w:color="000000"/>
            </w:tcBorders>
            <w:shd w:val="clear" w:color="auto" w:fill="D7D2D9" w:themeFill="accent6" w:themeFillTint="66"/>
            <w:vAlign w:val="center"/>
          </w:tcPr>
          <w:p w14:paraId="5DBC405C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A2</w:t>
            </w:r>
          </w:p>
        </w:tc>
        <w:tc>
          <w:tcPr>
            <w:tcW w:w="270" w:type="dxa"/>
            <w:tcBorders>
              <w:top w:val="double" w:sz="6" w:space="0" w:color="000000" w:themeColor="text1"/>
              <w:bottom w:val="single" w:sz="6" w:space="0" w:color="000000"/>
            </w:tcBorders>
            <w:vAlign w:val="center"/>
          </w:tcPr>
          <w:p w14:paraId="19FE01FC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A3</w:t>
            </w:r>
          </w:p>
        </w:tc>
        <w:tc>
          <w:tcPr>
            <w:tcW w:w="359" w:type="dxa"/>
            <w:tcBorders>
              <w:top w:val="double" w:sz="6" w:space="0" w:color="000000" w:themeColor="text1"/>
              <w:bottom w:val="single" w:sz="6" w:space="0" w:color="000000"/>
            </w:tcBorders>
            <w:vAlign w:val="center"/>
          </w:tcPr>
          <w:p w14:paraId="409EDDFD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A4</w:t>
            </w:r>
          </w:p>
        </w:tc>
        <w:tc>
          <w:tcPr>
            <w:tcW w:w="430" w:type="dxa"/>
            <w:tcBorders>
              <w:top w:val="double" w:sz="6" w:space="0" w:color="000000" w:themeColor="text1"/>
              <w:bottom w:val="single" w:sz="6" w:space="0" w:color="000000"/>
            </w:tcBorders>
            <w:shd w:val="clear" w:color="auto" w:fill="D7D2D9" w:themeFill="accent6" w:themeFillTint="66"/>
            <w:vAlign w:val="center"/>
          </w:tcPr>
          <w:p w14:paraId="29B70AA7" w14:textId="3846A74C" w:rsidR="002158DF" w:rsidRPr="00F94EB3" w:rsidRDefault="002158DF" w:rsidP="00812159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G</w:t>
            </w:r>
          </w:p>
        </w:tc>
        <w:tc>
          <w:tcPr>
            <w:tcW w:w="3117" w:type="dxa"/>
            <w:tcBorders>
              <w:top w:val="double" w:sz="6" w:space="0" w:color="000000" w:themeColor="text1"/>
              <w:bottom w:val="single" w:sz="6" w:space="0" w:color="000000"/>
            </w:tcBorders>
            <w:vAlign w:val="center"/>
          </w:tcPr>
          <w:p w14:paraId="6E20770A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K/A Topic(s)</w:t>
            </w:r>
          </w:p>
        </w:tc>
        <w:tc>
          <w:tcPr>
            <w:tcW w:w="448" w:type="dxa"/>
            <w:tcBorders>
              <w:top w:val="double" w:sz="6" w:space="0" w:color="000000" w:themeColor="text1"/>
            </w:tcBorders>
            <w:vAlign w:val="center"/>
          </w:tcPr>
          <w:p w14:paraId="6E83BAAF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IR</w:t>
            </w:r>
          </w:p>
        </w:tc>
        <w:tc>
          <w:tcPr>
            <w:tcW w:w="626" w:type="dxa"/>
            <w:tcBorders>
              <w:top w:val="double" w:sz="6" w:space="0" w:color="000000" w:themeColor="text1"/>
            </w:tcBorders>
            <w:vAlign w:val="center"/>
          </w:tcPr>
          <w:p w14:paraId="4E9DB5BF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#</w:t>
            </w:r>
          </w:p>
        </w:tc>
      </w:tr>
      <w:tr w:rsidR="002158DF" w:rsidRPr="00F94EB3" w14:paraId="53ED2A88" w14:textId="77777777" w:rsidTr="008864ED">
        <w:trPr>
          <w:cantSplit/>
          <w:trHeight w:val="432"/>
        </w:trPr>
        <w:tc>
          <w:tcPr>
            <w:tcW w:w="2814" w:type="dxa"/>
            <w:vAlign w:val="center"/>
          </w:tcPr>
          <w:p w14:paraId="56C9BB22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 xml:space="preserve">Reactor Coolant / 2, 4 </w:t>
            </w:r>
          </w:p>
        </w:tc>
        <w:tc>
          <w:tcPr>
            <w:tcW w:w="269" w:type="dxa"/>
            <w:vAlign w:val="center"/>
          </w:tcPr>
          <w:p w14:paraId="141CFCC4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19B6E2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9C11C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2342C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8767F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69903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8EEBF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301BC305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5620C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F27EC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648B6019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1F29757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8" w:type="dxa"/>
            <w:vAlign w:val="center"/>
          </w:tcPr>
          <w:p w14:paraId="62A4D2E6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6" w:type="dxa"/>
            <w:vAlign w:val="center"/>
          </w:tcPr>
          <w:p w14:paraId="683BA9C7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2158DF" w:rsidRPr="00F94EB3" w14:paraId="1ACF4152" w14:textId="77777777" w:rsidTr="008864ED">
        <w:trPr>
          <w:cantSplit/>
          <w:trHeight w:val="432"/>
        </w:trPr>
        <w:tc>
          <w:tcPr>
            <w:tcW w:w="2814" w:type="dxa"/>
            <w:vAlign w:val="center"/>
          </w:tcPr>
          <w:p w14:paraId="4C858B2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Steam Generator / 4</w:t>
            </w:r>
          </w:p>
        </w:tc>
        <w:tc>
          <w:tcPr>
            <w:tcW w:w="269" w:type="dxa"/>
            <w:vAlign w:val="center"/>
          </w:tcPr>
          <w:p w14:paraId="3A395381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55601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12B8C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062C4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9C8EC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E1020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D8859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0F148751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7DEC2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97205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4EA816D6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180F499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8" w:type="dxa"/>
            <w:vAlign w:val="center"/>
          </w:tcPr>
          <w:p w14:paraId="6B3457CA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6" w:type="dxa"/>
            <w:vAlign w:val="center"/>
          </w:tcPr>
          <w:p w14:paraId="5218C1CA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2158DF" w:rsidRPr="00F94EB3" w14:paraId="2DD71D97" w14:textId="77777777" w:rsidTr="008864ED">
        <w:trPr>
          <w:cantSplit/>
          <w:trHeight w:val="432"/>
        </w:trPr>
        <w:tc>
          <w:tcPr>
            <w:tcW w:w="2814" w:type="dxa"/>
            <w:vAlign w:val="center"/>
          </w:tcPr>
          <w:p w14:paraId="1C099F96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Normal Residual Heat Removal / 4</w:t>
            </w:r>
          </w:p>
        </w:tc>
        <w:tc>
          <w:tcPr>
            <w:tcW w:w="269" w:type="dxa"/>
            <w:vAlign w:val="center"/>
          </w:tcPr>
          <w:p w14:paraId="383C0B32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863E80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89D54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8577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12430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60DC0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A2DBA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53B93480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FFD21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E7A4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60E6FFB1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8EC15BA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8" w:type="dxa"/>
            <w:vAlign w:val="center"/>
          </w:tcPr>
          <w:p w14:paraId="340A2DA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6" w:type="dxa"/>
            <w:vAlign w:val="center"/>
          </w:tcPr>
          <w:p w14:paraId="05872D07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2158DF" w:rsidRPr="00F94EB3" w14:paraId="2D5B84C9" w14:textId="77777777" w:rsidTr="008864ED">
        <w:trPr>
          <w:cantSplit/>
          <w:trHeight w:val="432"/>
        </w:trPr>
        <w:tc>
          <w:tcPr>
            <w:tcW w:w="2814" w:type="dxa"/>
            <w:vAlign w:val="center"/>
          </w:tcPr>
          <w:p w14:paraId="3096FE9A" w14:textId="1448C5E3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Passive Residual Heat Removal /</w:t>
            </w:r>
            <w:r w:rsidR="00282899" w:rsidRPr="00F94EB3">
              <w:rPr>
                <w:rFonts w:cs="Arial"/>
                <w:sz w:val="16"/>
                <w:szCs w:val="16"/>
              </w:rPr>
              <w:t xml:space="preserve"> </w:t>
            </w:r>
            <w:r w:rsidRPr="00F94EB3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269" w:type="dxa"/>
            <w:vAlign w:val="center"/>
          </w:tcPr>
          <w:p w14:paraId="2BB21E22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ABD10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4104A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1BBED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35328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9FA20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D7A3C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46573D1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08244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2206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1D42D881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8789DB6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8" w:type="dxa"/>
            <w:vAlign w:val="center"/>
          </w:tcPr>
          <w:p w14:paraId="36472895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6" w:type="dxa"/>
            <w:vAlign w:val="center"/>
          </w:tcPr>
          <w:p w14:paraId="62ECB152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2158DF" w:rsidRPr="00F94EB3" w14:paraId="0AA0B6AE" w14:textId="77777777" w:rsidTr="008864ED">
        <w:trPr>
          <w:cantSplit/>
          <w:trHeight w:val="432"/>
        </w:trPr>
        <w:tc>
          <w:tcPr>
            <w:tcW w:w="2814" w:type="dxa"/>
            <w:vAlign w:val="center"/>
          </w:tcPr>
          <w:p w14:paraId="2B01DF60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Passive Core Cooling / 2</w:t>
            </w:r>
          </w:p>
        </w:tc>
        <w:tc>
          <w:tcPr>
            <w:tcW w:w="269" w:type="dxa"/>
            <w:vAlign w:val="center"/>
          </w:tcPr>
          <w:p w14:paraId="01E31CE0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77D4B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E5766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BDAE4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90059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F0D8D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7D567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0682C1F0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6CEDB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A8A03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789D88DA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E980563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8" w:type="dxa"/>
            <w:vAlign w:val="center"/>
          </w:tcPr>
          <w:p w14:paraId="391379E9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6" w:type="dxa"/>
            <w:vAlign w:val="center"/>
          </w:tcPr>
          <w:p w14:paraId="3B38BC68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2158DF" w:rsidRPr="00F94EB3" w14:paraId="0F3395D6" w14:textId="77777777" w:rsidTr="008864ED">
        <w:trPr>
          <w:cantSplit/>
          <w:trHeight w:val="432"/>
        </w:trPr>
        <w:tc>
          <w:tcPr>
            <w:tcW w:w="2814" w:type="dxa"/>
            <w:vAlign w:val="center"/>
          </w:tcPr>
          <w:p w14:paraId="528CDCF8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Component Cooling Water / 8</w:t>
            </w:r>
          </w:p>
        </w:tc>
        <w:tc>
          <w:tcPr>
            <w:tcW w:w="269" w:type="dxa"/>
            <w:vAlign w:val="center"/>
          </w:tcPr>
          <w:p w14:paraId="0105F2EF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57052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2EE27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736D7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FCCD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336B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7E58C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251E137D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E5DE8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5494D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7999D567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D9CC6BB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8" w:type="dxa"/>
            <w:vAlign w:val="center"/>
          </w:tcPr>
          <w:p w14:paraId="2280C695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6" w:type="dxa"/>
            <w:vAlign w:val="center"/>
          </w:tcPr>
          <w:p w14:paraId="414F0304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2158DF" w:rsidRPr="00F94EB3" w14:paraId="2A096931" w14:textId="77777777" w:rsidTr="008864ED">
        <w:trPr>
          <w:cantSplit/>
          <w:trHeight w:val="432"/>
        </w:trPr>
        <w:tc>
          <w:tcPr>
            <w:tcW w:w="2814" w:type="dxa"/>
            <w:vAlign w:val="center"/>
          </w:tcPr>
          <w:p w14:paraId="4907DD00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Pressurizer Pressure Control / 3</w:t>
            </w:r>
          </w:p>
        </w:tc>
        <w:tc>
          <w:tcPr>
            <w:tcW w:w="269" w:type="dxa"/>
            <w:vAlign w:val="center"/>
          </w:tcPr>
          <w:p w14:paraId="4DB633EC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2C64A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DF1C1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05007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B115C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5B0B7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94275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23176483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7BF8B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C1C0D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69CCEF6B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609CDC2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8" w:type="dxa"/>
            <w:vAlign w:val="center"/>
          </w:tcPr>
          <w:p w14:paraId="71278F46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6" w:type="dxa"/>
            <w:vAlign w:val="center"/>
          </w:tcPr>
          <w:p w14:paraId="15B05DC1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2158DF" w:rsidRPr="00F94EB3" w14:paraId="529B2B13" w14:textId="77777777" w:rsidTr="008864ED">
        <w:trPr>
          <w:cantSplit/>
          <w:trHeight w:val="432"/>
        </w:trPr>
        <w:tc>
          <w:tcPr>
            <w:tcW w:w="2814" w:type="dxa"/>
            <w:vAlign w:val="center"/>
          </w:tcPr>
          <w:p w14:paraId="4615397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Automatic Depressurization / 3</w:t>
            </w:r>
          </w:p>
        </w:tc>
        <w:tc>
          <w:tcPr>
            <w:tcW w:w="269" w:type="dxa"/>
            <w:vAlign w:val="center"/>
          </w:tcPr>
          <w:p w14:paraId="374B758F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9C02B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E2DED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4C40C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1F060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F81EC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7F5B5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7F09D25A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7D057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06702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5D5C838D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12FB188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8" w:type="dxa"/>
            <w:vAlign w:val="center"/>
          </w:tcPr>
          <w:p w14:paraId="5DBA8B2A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6" w:type="dxa"/>
            <w:vAlign w:val="center"/>
          </w:tcPr>
          <w:p w14:paraId="5879C584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2158DF" w:rsidRPr="00F94EB3" w14:paraId="645D7611" w14:textId="77777777" w:rsidTr="008864ED">
        <w:trPr>
          <w:cantSplit/>
          <w:trHeight w:val="432"/>
        </w:trPr>
        <w:tc>
          <w:tcPr>
            <w:tcW w:w="2814" w:type="dxa"/>
            <w:vAlign w:val="center"/>
          </w:tcPr>
          <w:p w14:paraId="25D054B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Reactor Trip System / 7</w:t>
            </w:r>
          </w:p>
        </w:tc>
        <w:tc>
          <w:tcPr>
            <w:tcW w:w="269" w:type="dxa"/>
            <w:vAlign w:val="center"/>
          </w:tcPr>
          <w:p w14:paraId="444FB286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808CA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1CC6D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C2393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D9E28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969FB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388F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369B44B4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76B5A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E6438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7AE76A05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ADB2C11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8" w:type="dxa"/>
            <w:vAlign w:val="center"/>
          </w:tcPr>
          <w:p w14:paraId="65365187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6" w:type="dxa"/>
            <w:vAlign w:val="center"/>
          </w:tcPr>
          <w:p w14:paraId="6FE2A193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2158DF" w:rsidRPr="00F94EB3" w14:paraId="7B762A5C" w14:textId="77777777" w:rsidTr="008864ED">
        <w:trPr>
          <w:cantSplit/>
          <w:trHeight w:val="432"/>
        </w:trPr>
        <w:tc>
          <w:tcPr>
            <w:tcW w:w="2814" w:type="dxa"/>
            <w:vAlign w:val="center"/>
          </w:tcPr>
          <w:p w14:paraId="70875924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Engineered Safeguards Actuation / 2</w:t>
            </w:r>
          </w:p>
        </w:tc>
        <w:tc>
          <w:tcPr>
            <w:tcW w:w="269" w:type="dxa"/>
            <w:vAlign w:val="center"/>
          </w:tcPr>
          <w:p w14:paraId="1373BAA8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C8D2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108DC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DB006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69053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B9832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A7A0D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4C390DED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828B2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E0835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07ADC767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0C76E58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8" w:type="dxa"/>
            <w:vAlign w:val="center"/>
          </w:tcPr>
          <w:p w14:paraId="6DE0FB16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6" w:type="dxa"/>
            <w:vAlign w:val="center"/>
          </w:tcPr>
          <w:p w14:paraId="6B0D6204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2158DF" w:rsidRPr="00F94EB3" w14:paraId="0487A194" w14:textId="77777777" w:rsidTr="008864ED">
        <w:trPr>
          <w:cantSplit/>
          <w:trHeight w:val="432"/>
        </w:trPr>
        <w:tc>
          <w:tcPr>
            <w:tcW w:w="2814" w:type="dxa"/>
            <w:vAlign w:val="center"/>
          </w:tcPr>
          <w:p w14:paraId="7F4415D0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Diverse Actuation / 7</w:t>
            </w:r>
          </w:p>
        </w:tc>
        <w:tc>
          <w:tcPr>
            <w:tcW w:w="269" w:type="dxa"/>
            <w:vAlign w:val="center"/>
          </w:tcPr>
          <w:p w14:paraId="7205B948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1EE93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A5B23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73079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B54DF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3AA5B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B3980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4C29D88A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4F554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4977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3ED49FE7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E0746AB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8" w:type="dxa"/>
            <w:vAlign w:val="center"/>
          </w:tcPr>
          <w:p w14:paraId="782F0195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6" w:type="dxa"/>
            <w:vAlign w:val="center"/>
          </w:tcPr>
          <w:p w14:paraId="3E5CADE3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2158DF" w:rsidRPr="00F94EB3" w14:paraId="342CBB9B" w14:textId="77777777" w:rsidTr="008864ED">
        <w:trPr>
          <w:cantSplit/>
          <w:trHeight w:val="432"/>
        </w:trPr>
        <w:tc>
          <w:tcPr>
            <w:tcW w:w="2814" w:type="dxa"/>
            <w:vAlign w:val="center"/>
          </w:tcPr>
          <w:p w14:paraId="624E6283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Passive Containment Cooling / 5</w:t>
            </w:r>
          </w:p>
        </w:tc>
        <w:tc>
          <w:tcPr>
            <w:tcW w:w="269" w:type="dxa"/>
            <w:vAlign w:val="center"/>
          </w:tcPr>
          <w:p w14:paraId="74261AD2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FE552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D5E85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FE52B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755B9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06F67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E8A0C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2A82E114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17356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2977D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726A69F4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76FA3C8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8" w:type="dxa"/>
            <w:vAlign w:val="center"/>
          </w:tcPr>
          <w:p w14:paraId="10EB3076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6" w:type="dxa"/>
            <w:vAlign w:val="center"/>
          </w:tcPr>
          <w:p w14:paraId="29AEDBA3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2158DF" w:rsidRPr="00F94EB3" w14:paraId="7E76C791" w14:textId="77777777" w:rsidTr="008864ED">
        <w:trPr>
          <w:cantSplit/>
          <w:trHeight w:val="432"/>
        </w:trPr>
        <w:tc>
          <w:tcPr>
            <w:tcW w:w="2814" w:type="dxa"/>
            <w:vAlign w:val="center"/>
          </w:tcPr>
          <w:p w14:paraId="3325F669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Main Steam / 4</w:t>
            </w:r>
          </w:p>
        </w:tc>
        <w:tc>
          <w:tcPr>
            <w:tcW w:w="269" w:type="dxa"/>
            <w:vAlign w:val="center"/>
          </w:tcPr>
          <w:p w14:paraId="526AF076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7C24B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5B8DF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22624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E18D4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B707C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6F501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3D61E46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52B39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80CAF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156B93D5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B130853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8" w:type="dxa"/>
            <w:vAlign w:val="center"/>
          </w:tcPr>
          <w:p w14:paraId="04334FF7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6" w:type="dxa"/>
            <w:vAlign w:val="center"/>
          </w:tcPr>
          <w:p w14:paraId="3F8F7B37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2158DF" w:rsidRPr="00F94EB3" w14:paraId="343F0DD6" w14:textId="77777777" w:rsidTr="008864ED">
        <w:trPr>
          <w:cantSplit/>
          <w:trHeight w:val="432"/>
        </w:trPr>
        <w:tc>
          <w:tcPr>
            <w:tcW w:w="2814" w:type="dxa"/>
            <w:vAlign w:val="center"/>
          </w:tcPr>
          <w:p w14:paraId="2DD2F6AB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Main and Startup Feedwater / 4</w:t>
            </w:r>
          </w:p>
        </w:tc>
        <w:tc>
          <w:tcPr>
            <w:tcW w:w="269" w:type="dxa"/>
            <w:vAlign w:val="center"/>
          </w:tcPr>
          <w:p w14:paraId="114DD4AB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E44FBA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387D5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EDA8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3742A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C75C1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E48C0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4BE9CD35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253D3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6C33C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027C98C3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0FD1AA7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8" w:type="dxa"/>
            <w:vAlign w:val="center"/>
          </w:tcPr>
          <w:p w14:paraId="08F439C9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6" w:type="dxa"/>
            <w:vAlign w:val="center"/>
          </w:tcPr>
          <w:p w14:paraId="1C599893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2158DF" w:rsidRPr="00F94EB3" w14:paraId="253061BC" w14:textId="77777777" w:rsidTr="008864ED">
        <w:trPr>
          <w:cantSplit/>
          <w:trHeight w:val="432"/>
        </w:trPr>
        <w:tc>
          <w:tcPr>
            <w:tcW w:w="2814" w:type="dxa"/>
            <w:vAlign w:val="center"/>
          </w:tcPr>
          <w:p w14:paraId="72028CE7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AC Electrical Distribution / 6</w:t>
            </w:r>
          </w:p>
        </w:tc>
        <w:tc>
          <w:tcPr>
            <w:tcW w:w="269" w:type="dxa"/>
            <w:vAlign w:val="center"/>
          </w:tcPr>
          <w:p w14:paraId="66E462AA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A1190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09A2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79A85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FC8EB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BA8BA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4BAB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02DCD655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71D0B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2289C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759CAB94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66F54D7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8" w:type="dxa"/>
            <w:vAlign w:val="center"/>
          </w:tcPr>
          <w:p w14:paraId="48166A30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6" w:type="dxa"/>
            <w:vAlign w:val="center"/>
          </w:tcPr>
          <w:p w14:paraId="1EF4821D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2158DF" w:rsidRPr="00F94EB3" w14:paraId="49A26F0C" w14:textId="77777777" w:rsidTr="008864ED">
        <w:trPr>
          <w:cantSplit/>
          <w:trHeight w:val="432"/>
        </w:trPr>
        <w:tc>
          <w:tcPr>
            <w:tcW w:w="2814" w:type="dxa"/>
            <w:vAlign w:val="center"/>
          </w:tcPr>
          <w:p w14:paraId="4C2242E9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Class 1E and Non 1E DC and UPS / 6</w:t>
            </w:r>
          </w:p>
        </w:tc>
        <w:tc>
          <w:tcPr>
            <w:tcW w:w="269" w:type="dxa"/>
            <w:vAlign w:val="center"/>
          </w:tcPr>
          <w:p w14:paraId="596DC7C6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5DCA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FF2A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DAD2A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907B0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8C633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87581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0350D40C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37F57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9022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70F55375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E8FAAEA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8" w:type="dxa"/>
            <w:vAlign w:val="center"/>
          </w:tcPr>
          <w:p w14:paraId="389C8CC7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6" w:type="dxa"/>
            <w:vAlign w:val="center"/>
          </w:tcPr>
          <w:p w14:paraId="68D189DA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2158DF" w:rsidRPr="00F94EB3" w14:paraId="036AFB27" w14:textId="77777777" w:rsidTr="008864ED">
        <w:trPr>
          <w:cantSplit/>
          <w:trHeight w:val="432"/>
        </w:trPr>
        <w:tc>
          <w:tcPr>
            <w:tcW w:w="2814" w:type="dxa"/>
            <w:vAlign w:val="center"/>
          </w:tcPr>
          <w:p w14:paraId="778B0D0D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Onsite Standby Power System / 6</w:t>
            </w:r>
          </w:p>
        </w:tc>
        <w:tc>
          <w:tcPr>
            <w:tcW w:w="269" w:type="dxa"/>
            <w:vAlign w:val="center"/>
          </w:tcPr>
          <w:p w14:paraId="2C80A8E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D7A04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ED733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2A102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7AFB4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C6E79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6E8E1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5340E02C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4C90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20C75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07A4AD6A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39D64D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8" w:type="dxa"/>
            <w:vAlign w:val="center"/>
          </w:tcPr>
          <w:p w14:paraId="58337CAD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6" w:type="dxa"/>
            <w:vAlign w:val="center"/>
          </w:tcPr>
          <w:p w14:paraId="4A42E57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2158DF" w:rsidRPr="00F94EB3" w14:paraId="08FE2262" w14:textId="77777777" w:rsidTr="008864ED">
        <w:trPr>
          <w:cantSplit/>
          <w:trHeight w:val="432"/>
        </w:trPr>
        <w:tc>
          <w:tcPr>
            <w:tcW w:w="2814" w:type="dxa"/>
            <w:vAlign w:val="center"/>
          </w:tcPr>
          <w:p w14:paraId="3A31BB9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Service Water / 4</w:t>
            </w:r>
          </w:p>
        </w:tc>
        <w:tc>
          <w:tcPr>
            <w:tcW w:w="269" w:type="dxa"/>
            <w:vAlign w:val="center"/>
          </w:tcPr>
          <w:p w14:paraId="20F77BEF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5A4A01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5DB76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10234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E518B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B145D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92FF2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17E109A5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BB14B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D667C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3D216D87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6739CA6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8" w:type="dxa"/>
            <w:vAlign w:val="center"/>
          </w:tcPr>
          <w:p w14:paraId="5C4D6684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6" w:type="dxa"/>
            <w:vAlign w:val="center"/>
          </w:tcPr>
          <w:p w14:paraId="2062CA78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2158DF" w:rsidRPr="00F94EB3" w14:paraId="14694D81" w14:textId="77777777" w:rsidTr="008864ED">
        <w:trPr>
          <w:cantSplit/>
          <w:trHeight w:val="432"/>
        </w:trPr>
        <w:tc>
          <w:tcPr>
            <w:tcW w:w="2814" w:type="dxa"/>
            <w:vAlign w:val="center"/>
          </w:tcPr>
          <w:p w14:paraId="1879B357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Compressed Air / 8</w:t>
            </w:r>
          </w:p>
        </w:tc>
        <w:tc>
          <w:tcPr>
            <w:tcW w:w="269" w:type="dxa"/>
            <w:vAlign w:val="center"/>
          </w:tcPr>
          <w:p w14:paraId="0FE1CAC1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BFFCA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0D2A3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9D5A0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4B6AF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12B1F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00C0C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52EADC49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1B1A4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8A13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3DAE97FF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E09EE9F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8" w:type="dxa"/>
            <w:vAlign w:val="center"/>
          </w:tcPr>
          <w:p w14:paraId="0E143390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6" w:type="dxa"/>
            <w:vAlign w:val="center"/>
          </w:tcPr>
          <w:p w14:paraId="380AE112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2158DF" w:rsidRPr="00F94EB3" w14:paraId="04C1B49F" w14:textId="77777777" w:rsidTr="008864ED">
        <w:trPr>
          <w:cantSplit/>
          <w:trHeight w:val="432"/>
        </w:trPr>
        <w:tc>
          <w:tcPr>
            <w:tcW w:w="2814" w:type="dxa"/>
            <w:vAlign w:val="center"/>
          </w:tcPr>
          <w:p w14:paraId="26CEF8CD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Containment System / 5</w:t>
            </w:r>
          </w:p>
        </w:tc>
        <w:tc>
          <w:tcPr>
            <w:tcW w:w="269" w:type="dxa"/>
            <w:vAlign w:val="center"/>
          </w:tcPr>
          <w:p w14:paraId="6D2B8705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7ADA6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D8343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15F88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AB51C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29856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AF8A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6EA2FD8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62253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FC02B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573BE865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04F3C11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8" w:type="dxa"/>
            <w:vAlign w:val="center"/>
          </w:tcPr>
          <w:p w14:paraId="6AC02127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6" w:type="dxa"/>
            <w:vAlign w:val="center"/>
          </w:tcPr>
          <w:p w14:paraId="67C4D239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2158DF" w:rsidRPr="00F94EB3" w14:paraId="6E3452F9" w14:textId="77777777" w:rsidTr="008864ED">
        <w:trPr>
          <w:cantSplit/>
          <w:trHeight w:val="432"/>
        </w:trPr>
        <w:tc>
          <w:tcPr>
            <w:tcW w:w="2814" w:type="dxa"/>
            <w:vAlign w:val="center"/>
          </w:tcPr>
          <w:p w14:paraId="163AD80F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Reactor Coolant Pump / 4</w:t>
            </w:r>
          </w:p>
        </w:tc>
        <w:tc>
          <w:tcPr>
            <w:tcW w:w="269" w:type="dxa"/>
            <w:vAlign w:val="center"/>
          </w:tcPr>
          <w:p w14:paraId="6A7F75F0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C64C2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247E2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C880A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BA06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669A9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06019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6DE3618A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1EFC1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7AC6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679EF8B0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8B7542C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8" w:type="dxa"/>
            <w:vAlign w:val="center"/>
          </w:tcPr>
          <w:p w14:paraId="0C250CD4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6" w:type="dxa"/>
            <w:vAlign w:val="center"/>
          </w:tcPr>
          <w:p w14:paraId="0469E9A0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2158DF" w:rsidRPr="00F94EB3" w14:paraId="2AA0DE84" w14:textId="77777777" w:rsidTr="008864ED">
        <w:trPr>
          <w:cantSplit/>
          <w:trHeight w:val="432"/>
        </w:trPr>
        <w:tc>
          <w:tcPr>
            <w:tcW w:w="2814" w:type="dxa"/>
            <w:vAlign w:val="center"/>
          </w:tcPr>
          <w:p w14:paraId="68600EF8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Chemical and Volume Control / 1, 2</w:t>
            </w:r>
          </w:p>
        </w:tc>
        <w:tc>
          <w:tcPr>
            <w:tcW w:w="269" w:type="dxa"/>
            <w:vAlign w:val="center"/>
          </w:tcPr>
          <w:p w14:paraId="482B2B51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9997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25329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D244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6D16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D1DA3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6C44B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45754611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DC554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8087A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6249E571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7F417F0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8" w:type="dxa"/>
            <w:vAlign w:val="center"/>
          </w:tcPr>
          <w:p w14:paraId="7A471DA3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6" w:type="dxa"/>
            <w:vAlign w:val="center"/>
          </w:tcPr>
          <w:p w14:paraId="1548F30C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2158DF" w:rsidRPr="00F94EB3" w14:paraId="0DDEDD47" w14:textId="77777777" w:rsidTr="008864ED">
        <w:trPr>
          <w:cantSplit/>
          <w:trHeight w:val="432"/>
        </w:trPr>
        <w:tc>
          <w:tcPr>
            <w:tcW w:w="2814" w:type="dxa"/>
            <w:tcBorders>
              <w:bottom w:val="double" w:sz="6" w:space="0" w:color="000000" w:themeColor="text1"/>
            </w:tcBorders>
            <w:vAlign w:val="center"/>
          </w:tcPr>
          <w:p w14:paraId="7885288B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double" w:sz="6" w:space="0" w:color="000000" w:themeColor="text1"/>
            </w:tcBorders>
            <w:vAlign w:val="center"/>
          </w:tcPr>
          <w:p w14:paraId="27715E59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double" w:sz="4" w:space="0" w:color="000000"/>
              <w:right w:val="single" w:sz="6" w:space="0" w:color="000000"/>
            </w:tcBorders>
            <w:vAlign w:val="center"/>
          </w:tcPr>
          <w:p w14:paraId="433D4DE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vAlign w:val="center"/>
          </w:tcPr>
          <w:p w14:paraId="21E375E2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vAlign w:val="center"/>
          </w:tcPr>
          <w:p w14:paraId="2E2E3173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vAlign w:val="center"/>
          </w:tcPr>
          <w:p w14:paraId="3D2BD428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vAlign w:val="center"/>
          </w:tcPr>
          <w:p w14:paraId="5576D207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vAlign w:val="center"/>
          </w:tcPr>
          <w:p w14:paraId="4A644C08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04C5A18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vAlign w:val="center"/>
          </w:tcPr>
          <w:p w14:paraId="2CD3857A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vAlign w:val="center"/>
          </w:tcPr>
          <w:p w14:paraId="49B45856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26ADABD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</w:tcBorders>
            <w:vAlign w:val="center"/>
          </w:tcPr>
          <w:p w14:paraId="6FA72835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48" w:type="dxa"/>
            <w:tcBorders>
              <w:bottom w:val="double" w:sz="4" w:space="0" w:color="000000"/>
            </w:tcBorders>
            <w:vAlign w:val="center"/>
          </w:tcPr>
          <w:p w14:paraId="7ABE5ACF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26" w:type="dxa"/>
            <w:tcBorders>
              <w:bottom w:val="double" w:sz="6" w:space="0" w:color="000000" w:themeColor="text1"/>
            </w:tcBorders>
            <w:vAlign w:val="center"/>
          </w:tcPr>
          <w:p w14:paraId="73AEA438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2158DF" w:rsidRPr="00F94EB3" w14:paraId="324F85BA" w14:textId="77777777" w:rsidTr="008864ED">
        <w:trPr>
          <w:cantSplit/>
          <w:trHeight w:val="432"/>
        </w:trPr>
        <w:tc>
          <w:tcPr>
            <w:tcW w:w="2814" w:type="dxa"/>
            <w:tcBorders>
              <w:top w:val="double" w:sz="6" w:space="0" w:color="000000" w:themeColor="text1"/>
              <w:bottom w:val="double" w:sz="6" w:space="0" w:color="000000" w:themeColor="text1"/>
            </w:tcBorders>
            <w:vAlign w:val="center"/>
          </w:tcPr>
          <w:p w14:paraId="39DB93AE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K/A Category Point Totals:</w:t>
            </w:r>
          </w:p>
        </w:tc>
        <w:tc>
          <w:tcPr>
            <w:tcW w:w="269" w:type="dxa"/>
            <w:tcBorders>
              <w:top w:val="double" w:sz="6" w:space="0" w:color="000000" w:themeColor="text1"/>
              <w:bottom w:val="double" w:sz="6" w:space="0" w:color="000000" w:themeColor="text1"/>
            </w:tcBorders>
            <w:vAlign w:val="center"/>
          </w:tcPr>
          <w:p w14:paraId="37BD5E77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4" w:space="0" w:color="000000"/>
              <w:bottom w:val="double" w:sz="6" w:space="0" w:color="000000" w:themeColor="text1"/>
            </w:tcBorders>
            <w:vAlign w:val="center"/>
          </w:tcPr>
          <w:p w14:paraId="76DDD66A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4" w:space="0" w:color="000000"/>
              <w:bottom w:val="double" w:sz="6" w:space="0" w:color="000000" w:themeColor="text1"/>
            </w:tcBorders>
            <w:vAlign w:val="center"/>
          </w:tcPr>
          <w:p w14:paraId="3777A2E2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4" w:space="0" w:color="000000"/>
              <w:bottom w:val="double" w:sz="6" w:space="0" w:color="000000" w:themeColor="text1"/>
            </w:tcBorders>
            <w:vAlign w:val="center"/>
          </w:tcPr>
          <w:p w14:paraId="03B0940B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4" w:space="0" w:color="000000"/>
              <w:bottom w:val="double" w:sz="6" w:space="0" w:color="000000" w:themeColor="text1"/>
            </w:tcBorders>
            <w:vAlign w:val="center"/>
          </w:tcPr>
          <w:p w14:paraId="282C189A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4" w:space="0" w:color="000000"/>
              <w:bottom w:val="double" w:sz="6" w:space="0" w:color="000000" w:themeColor="text1"/>
              <w:right w:val="single" w:sz="6" w:space="0" w:color="000000"/>
            </w:tcBorders>
            <w:vAlign w:val="center"/>
          </w:tcPr>
          <w:p w14:paraId="3EB8A509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4" w:space="0" w:color="000000"/>
              <w:left w:val="single" w:sz="6" w:space="0" w:color="000000"/>
              <w:bottom w:val="double" w:sz="6" w:space="0" w:color="000000" w:themeColor="text1"/>
              <w:right w:val="single" w:sz="6" w:space="0" w:color="000000"/>
            </w:tcBorders>
            <w:vAlign w:val="center"/>
          </w:tcPr>
          <w:p w14:paraId="4CA022FC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4" w:space="0" w:color="000000"/>
              <w:left w:val="single" w:sz="6" w:space="0" w:color="000000"/>
              <w:bottom w:val="double" w:sz="6" w:space="0" w:color="000000" w:themeColor="text1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366AF9C9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4" w:space="0" w:color="000000"/>
              <w:left w:val="single" w:sz="6" w:space="0" w:color="000000"/>
              <w:bottom w:val="double" w:sz="6" w:space="0" w:color="000000" w:themeColor="text1"/>
              <w:right w:val="single" w:sz="6" w:space="0" w:color="000000"/>
            </w:tcBorders>
            <w:vAlign w:val="center"/>
          </w:tcPr>
          <w:p w14:paraId="40FD5E80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double" w:sz="4" w:space="0" w:color="000000"/>
              <w:left w:val="single" w:sz="6" w:space="0" w:color="000000"/>
              <w:bottom w:val="double" w:sz="6" w:space="0" w:color="000000" w:themeColor="text1"/>
              <w:right w:val="single" w:sz="6" w:space="0" w:color="000000"/>
            </w:tcBorders>
            <w:vAlign w:val="center"/>
          </w:tcPr>
          <w:p w14:paraId="531F1D1B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double" w:sz="4" w:space="0" w:color="000000"/>
              <w:left w:val="single" w:sz="6" w:space="0" w:color="000000"/>
              <w:bottom w:val="double" w:sz="6" w:space="0" w:color="000000" w:themeColor="text1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6BAC6F05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65" w:type="dxa"/>
            <w:gridSpan w:val="2"/>
            <w:tcBorders>
              <w:top w:val="double" w:sz="4" w:space="0" w:color="000000"/>
              <w:left w:val="single" w:sz="6" w:space="0" w:color="000000"/>
              <w:bottom w:val="double" w:sz="6" w:space="0" w:color="000000" w:themeColor="text1"/>
            </w:tcBorders>
            <w:vAlign w:val="center"/>
          </w:tcPr>
          <w:p w14:paraId="512C0754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Group Point Total:</w:t>
            </w:r>
          </w:p>
        </w:tc>
        <w:tc>
          <w:tcPr>
            <w:tcW w:w="626" w:type="dxa"/>
            <w:tcBorders>
              <w:top w:val="double" w:sz="6" w:space="0" w:color="000000" w:themeColor="text1"/>
              <w:bottom w:val="double" w:sz="6" w:space="0" w:color="000000" w:themeColor="text1"/>
            </w:tcBorders>
            <w:vAlign w:val="center"/>
          </w:tcPr>
          <w:p w14:paraId="21220CBD" w14:textId="77777777" w:rsidR="002158DF" w:rsidRPr="00F94EB3" w:rsidRDefault="002158DF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28/5</w:t>
            </w:r>
          </w:p>
        </w:tc>
      </w:tr>
    </w:tbl>
    <w:p w14:paraId="359F34EE" w14:textId="629411F1" w:rsidR="008A4387" w:rsidRDefault="008A4387">
      <w:pPr>
        <w:spacing w:after="240"/>
        <w:rPr>
          <w:rFonts w:cs="Arial"/>
          <w:color w:val="auto"/>
        </w:rPr>
      </w:pPr>
    </w:p>
    <w:p w14:paraId="4BBF564B" w14:textId="18FA98C3" w:rsidR="005162AF" w:rsidRPr="00F94EB3" w:rsidRDefault="008A4387">
      <w:pPr>
        <w:spacing w:after="240"/>
        <w:rPr>
          <w:rFonts w:cs="Arial"/>
          <w:color w:val="auto"/>
        </w:rPr>
      </w:pPr>
      <w:r>
        <w:rPr>
          <w:rFonts w:cs="Arial"/>
          <w:color w:val="auto"/>
        </w:rPr>
        <w:br w:type="page"/>
      </w:r>
    </w:p>
    <w:tbl>
      <w:tblPr>
        <w:tblW w:w="10080" w:type="dxa"/>
        <w:tblInd w:w="12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637"/>
        <w:gridCol w:w="269"/>
        <w:gridCol w:w="269"/>
        <w:gridCol w:w="269"/>
        <w:gridCol w:w="270"/>
        <w:gridCol w:w="270"/>
        <w:gridCol w:w="270"/>
        <w:gridCol w:w="270"/>
        <w:gridCol w:w="270"/>
        <w:gridCol w:w="270"/>
        <w:gridCol w:w="270"/>
        <w:gridCol w:w="428"/>
        <w:gridCol w:w="3252"/>
        <w:gridCol w:w="445"/>
        <w:gridCol w:w="621"/>
      </w:tblGrid>
      <w:tr w:rsidR="00605FD9" w:rsidRPr="00F94EB3" w14:paraId="758E8A73" w14:textId="77777777" w:rsidTr="655334C8">
        <w:trPr>
          <w:cantSplit/>
        </w:trPr>
        <w:tc>
          <w:tcPr>
            <w:tcW w:w="10080" w:type="dxa"/>
            <w:gridSpan w:val="15"/>
            <w:tcBorders>
              <w:top w:val="double" w:sz="6" w:space="0" w:color="000000" w:themeColor="text1"/>
              <w:bottom w:val="double" w:sz="6" w:space="0" w:color="000000" w:themeColor="text1"/>
            </w:tcBorders>
            <w:vAlign w:val="center"/>
          </w:tcPr>
          <w:p w14:paraId="486DF270" w14:textId="1753E67A" w:rsidR="00605FD9" w:rsidRPr="00F94EB3" w:rsidRDefault="0D65AFC0" w:rsidP="00F36EA2">
            <w:pPr>
              <w:tabs>
                <w:tab w:val="left" w:pos="3750"/>
                <w:tab w:val="left" w:pos="8445"/>
              </w:tabs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lastRenderedPageBreak/>
              <w:t xml:space="preserve">Form </w:t>
            </w:r>
            <w:r w:rsidR="007B6117" w:rsidRPr="00F94EB3">
              <w:rPr>
                <w:rFonts w:cs="Arial"/>
                <w:sz w:val="16"/>
                <w:szCs w:val="16"/>
              </w:rPr>
              <w:t>4.1</w:t>
            </w:r>
            <w:r w:rsidRPr="00F94EB3">
              <w:rPr>
                <w:rFonts w:cs="Arial"/>
                <w:sz w:val="16"/>
                <w:szCs w:val="16"/>
              </w:rPr>
              <w:t>-AP</w:t>
            </w:r>
            <w:r w:rsidR="5986E550" w:rsidRPr="00F94EB3">
              <w:rPr>
                <w:rFonts w:cs="Arial"/>
                <w:sz w:val="16"/>
                <w:szCs w:val="16"/>
              </w:rPr>
              <w:t xml:space="preserve"> </w:t>
            </w:r>
            <w:r w:rsidR="00605FD9" w:rsidRPr="00F94EB3">
              <w:rPr>
                <w:rFonts w:cs="Arial"/>
                <w:sz w:val="16"/>
                <w:szCs w:val="16"/>
              </w:rPr>
              <w:tab/>
            </w:r>
            <w:r w:rsidR="008C7C7E" w:rsidRPr="00F94EB3">
              <w:rPr>
                <w:rFonts w:cs="Arial"/>
                <w:sz w:val="16"/>
                <w:szCs w:val="16"/>
              </w:rPr>
              <w:t>AP1000</w:t>
            </w:r>
            <w:r w:rsidR="28A3219E" w:rsidRPr="00F94EB3">
              <w:rPr>
                <w:rFonts w:cs="Arial"/>
                <w:sz w:val="16"/>
                <w:szCs w:val="16"/>
              </w:rPr>
              <w:t xml:space="preserve"> Examination Outline</w:t>
            </w:r>
            <w:r w:rsidR="02B39953" w:rsidRPr="00F94EB3">
              <w:rPr>
                <w:rFonts w:cs="Arial"/>
                <w:sz w:val="16"/>
                <w:szCs w:val="16"/>
              </w:rPr>
              <w:t xml:space="preserve"> </w:t>
            </w:r>
            <w:r w:rsidR="00605FD9" w:rsidRPr="00F94EB3">
              <w:rPr>
                <w:rFonts w:cs="Arial"/>
                <w:sz w:val="16"/>
                <w:szCs w:val="16"/>
              </w:rPr>
              <w:tab/>
            </w:r>
            <w:r w:rsidRPr="00F94EB3">
              <w:rPr>
                <w:rFonts w:cs="Arial"/>
                <w:sz w:val="16"/>
                <w:szCs w:val="16"/>
              </w:rPr>
              <w:t>Page 5</w:t>
            </w:r>
          </w:p>
          <w:p w14:paraId="3CFA9E0F" w14:textId="77777777" w:rsidR="00605FD9" w:rsidRPr="00F94EB3" w:rsidRDefault="00605FD9" w:rsidP="00F36EA2">
            <w:pPr>
              <w:jc w:val="center"/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Plant Systems—Tier 2/Group 2 (RO/SRO)</w:t>
            </w:r>
          </w:p>
        </w:tc>
      </w:tr>
      <w:tr w:rsidR="00605FD9" w:rsidRPr="00F94EB3" w14:paraId="40838186" w14:textId="77777777" w:rsidTr="00BB1347">
        <w:trPr>
          <w:cantSplit/>
        </w:trPr>
        <w:tc>
          <w:tcPr>
            <w:tcW w:w="2700" w:type="dxa"/>
            <w:tcBorders>
              <w:top w:val="double" w:sz="6" w:space="0" w:color="000000" w:themeColor="text1"/>
            </w:tcBorders>
            <w:vAlign w:val="center"/>
          </w:tcPr>
          <w:p w14:paraId="78625848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System Name / Safety Function</w:t>
            </w:r>
          </w:p>
        </w:tc>
        <w:tc>
          <w:tcPr>
            <w:tcW w:w="270" w:type="dxa"/>
            <w:tcBorders>
              <w:top w:val="double" w:sz="6" w:space="0" w:color="000000" w:themeColor="text1"/>
            </w:tcBorders>
            <w:vAlign w:val="center"/>
          </w:tcPr>
          <w:p w14:paraId="6FE1C1C2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K1</w:t>
            </w:r>
          </w:p>
        </w:tc>
        <w:tc>
          <w:tcPr>
            <w:tcW w:w="270" w:type="dxa"/>
            <w:tcBorders>
              <w:top w:val="double" w:sz="6" w:space="0" w:color="000000" w:themeColor="text1"/>
            </w:tcBorders>
            <w:vAlign w:val="center"/>
          </w:tcPr>
          <w:p w14:paraId="42D31634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K2</w:t>
            </w:r>
          </w:p>
        </w:tc>
        <w:tc>
          <w:tcPr>
            <w:tcW w:w="270" w:type="dxa"/>
            <w:tcBorders>
              <w:top w:val="double" w:sz="6" w:space="0" w:color="000000" w:themeColor="text1"/>
            </w:tcBorders>
            <w:vAlign w:val="center"/>
          </w:tcPr>
          <w:p w14:paraId="3707A3EE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K3</w:t>
            </w:r>
          </w:p>
        </w:tc>
        <w:tc>
          <w:tcPr>
            <w:tcW w:w="270" w:type="dxa"/>
            <w:tcBorders>
              <w:top w:val="double" w:sz="6" w:space="0" w:color="000000" w:themeColor="text1"/>
            </w:tcBorders>
            <w:vAlign w:val="center"/>
          </w:tcPr>
          <w:p w14:paraId="3B28AF89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K4</w:t>
            </w:r>
          </w:p>
        </w:tc>
        <w:tc>
          <w:tcPr>
            <w:tcW w:w="270" w:type="dxa"/>
            <w:tcBorders>
              <w:top w:val="double" w:sz="6" w:space="0" w:color="000000" w:themeColor="text1"/>
              <w:bottom w:val="single" w:sz="6" w:space="0" w:color="000000"/>
            </w:tcBorders>
            <w:vAlign w:val="center"/>
          </w:tcPr>
          <w:p w14:paraId="22E2FEF3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K5</w:t>
            </w:r>
          </w:p>
        </w:tc>
        <w:tc>
          <w:tcPr>
            <w:tcW w:w="270" w:type="dxa"/>
            <w:tcBorders>
              <w:top w:val="double" w:sz="6" w:space="0" w:color="000000" w:themeColor="text1"/>
              <w:bottom w:val="single" w:sz="6" w:space="0" w:color="000000"/>
            </w:tcBorders>
            <w:vAlign w:val="center"/>
          </w:tcPr>
          <w:p w14:paraId="795B847E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K6</w:t>
            </w:r>
          </w:p>
        </w:tc>
        <w:tc>
          <w:tcPr>
            <w:tcW w:w="270" w:type="dxa"/>
            <w:tcBorders>
              <w:top w:val="double" w:sz="6" w:space="0" w:color="000000" w:themeColor="text1"/>
              <w:bottom w:val="single" w:sz="6" w:space="0" w:color="000000"/>
            </w:tcBorders>
            <w:vAlign w:val="center"/>
          </w:tcPr>
          <w:p w14:paraId="46F6DC45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A1</w:t>
            </w:r>
          </w:p>
        </w:tc>
        <w:tc>
          <w:tcPr>
            <w:tcW w:w="270" w:type="dxa"/>
            <w:tcBorders>
              <w:top w:val="double" w:sz="6" w:space="0" w:color="000000" w:themeColor="text1"/>
              <w:bottom w:val="single" w:sz="6" w:space="0" w:color="000000"/>
            </w:tcBorders>
            <w:shd w:val="clear" w:color="auto" w:fill="D7D2D9" w:themeFill="accent6" w:themeFillTint="66"/>
            <w:vAlign w:val="center"/>
          </w:tcPr>
          <w:p w14:paraId="076D1EB5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A2</w:t>
            </w:r>
          </w:p>
        </w:tc>
        <w:tc>
          <w:tcPr>
            <w:tcW w:w="270" w:type="dxa"/>
            <w:tcBorders>
              <w:top w:val="double" w:sz="6" w:space="0" w:color="000000" w:themeColor="text1"/>
              <w:bottom w:val="single" w:sz="6" w:space="0" w:color="000000"/>
            </w:tcBorders>
            <w:vAlign w:val="center"/>
          </w:tcPr>
          <w:p w14:paraId="003FBEDA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A3</w:t>
            </w:r>
          </w:p>
        </w:tc>
        <w:tc>
          <w:tcPr>
            <w:tcW w:w="270" w:type="dxa"/>
            <w:tcBorders>
              <w:top w:val="double" w:sz="6" w:space="0" w:color="000000" w:themeColor="text1"/>
              <w:bottom w:val="single" w:sz="6" w:space="0" w:color="000000"/>
            </w:tcBorders>
            <w:vAlign w:val="center"/>
          </w:tcPr>
          <w:p w14:paraId="28897468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A4</w:t>
            </w:r>
          </w:p>
        </w:tc>
        <w:tc>
          <w:tcPr>
            <w:tcW w:w="270" w:type="dxa"/>
            <w:tcBorders>
              <w:top w:val="double" w:sz="6" w:space="0" w:color="000000" w:themeColor="text1"/>
              <w:bottom w:val="single" w:sz="6" w:space="0" w:color="000000"/>
            </w:tcBorders>
            <w:shd w:val="clear" w:color="auto" w:fill="D7D2D9" w:themeFill="accent6" w:themeFillTint="66"/>
            <w:vAlign w:val="center"/>
          </w:tcPr>
          <w:p w14:paraId="3C439100" w14:textId="59FCF45E" w:rsidR="00605FD9" w:rsidRPr="00F94EB3" w:rsidRDefault="00605FD9" w:rsidP="00812159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G</w:t>
            </w:r>
          </w:p>
        </w:tc>
        <w:tc>
          <w:tcPr>
            <w:tcW w:w="3330" w:type="dxa"/>
            <w:tcBorders>
              <w:top w:val="double" w:sz="6" w:space="0" w:color="000000" w:themeColor="text1"/>
              <w:bottom w:val="single" w:sz="6" w:space="0" w:color="000000"/>
            </w:tcBorders>
            <w:vAlign w:val="center"/>
          </w:tcPr>
          <w:p w14:paraId="071E7F5A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K/A Topic(s)</w:t>
            </w:r>
          </w:p>
        </w:tc>
        <w:tc>
          <w:tcPr>
            <w:tcW w:w="450" w:type="dxa"/>
            <w:tcBorders>
              <w:top w:val="double" w:sz="6" w:space="0" w:color="000000" w:themeColor="text1"/>
            </w:tcBorders>
            <w:vAlign w:val="center"/>
          </w:tcPr>
          <w:p w14:paraId="380844B6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IR</w:t>
            </w:r>
          </w:p>
        </w:tc>
        <w:tc>
          <w:tcPr>
            <w:tcW w:w="630" w:type="dxa"/>
            <w:tcBorders>
              <w:top w:val="double" w:sz="6" w:space="0" w:color="000000" w:themeColor="text1"/>
            </w:tcBorders>
            <w:vAlign w:val="center"/>
          </w:tcPr>
          <w:p w14:paraId="3040C99E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#</w:t>
            </w:r>
          </w:p>
        </w:tc>
      </w:tr>
      <w:tr w:rsidR="00605FD9" w:rsidRPr="00F94EB3" w14:paraId="4F4DA20C" w14:textId="77777777" w:rsidTr="00BB1347">
        <w:trPr>
          <w:cantSplit/>
          <w:trHeight w:val="432"/>
        </w:trPr>
        <w:tc>
          <w:tcPr>
            <w:tcW w:w="2700" w:type="dxa"/>
            <w:vAlign w:val="center"/>
          </w:tcPr>
          <w:p w14:paraId="100CC454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Digital Rod Control / 1</w:t>
            </w:r>
          </w:p>
        </w:tc>
        <w:tc>
          <w:tcPr>
            <w:tcW w:w="270" w:type="dxa"/>
            <w:vAlign w:val="center"/>
          </w:tcPr>
          <w:p w14:paraId="54D48B67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  <w:vAlign w:val="center"/>
          </w:tcPr>
          <w:p w14:paraId="78F4D3CB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  <w:vAlign w:val="center"/>
          </w:tcPr>
          <w:p w14:paraId="636E09BB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  <w:vAlign w:val="center"/>
          </w:tcPr>
          <w:p w14:paraId="0F7835DC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6F41E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FE968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A11B4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0B35CE7B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EFEFB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8A2CC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251A4E1E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D339ED9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4061F5C0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091D979A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605FD9" w:rsidRPr="00F94EB3" w14:paraId="6D1B5D1B" w14:textId="77777777" w:rsidTr="00ED42B8">
        <w:trPr>
          <w:cantSplit/>
          <w:trHeight w:val="432"/>
        </w:trPr>
        <w:tc>
          <w:tcPr>
            <w:tcW w:w="2700" w:type="dxa"/>
            <w:vAlign w:val="center"/>
          </w:tcPr>
          <w:p w14:paraId="704E7B8D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Pressurizer Level Control / 2</w:t>
            </w:r>
          </w:p>
        </w:tc>
        <w:tc>
          <w:tcPr>
            <w:tcW w:w="270" w:type="dxa"/>
            <w:vAlign w:val="center"/>
          </w:tcPr>
          <w:p w14:paraId="0DE6BE39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C36B2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B2807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B5475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3E406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F73A6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48D5B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23CFC509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6B01A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EBA61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1E20C221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9C429E0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258777EE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59109B1C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605FD9" w:rsidRPr="00F94EB3" w14:paraId="006CFE34" w14:textId="77777777" w:rsidTr="00ED42B8">
        <w:trPr>
          <w:cantSplit/>
          <w:trHeight w:val="432"/>
        </w:trPr>
        <w:tc>
          <w:tcPr>
            <w:tcW w:w="2700" w:type="dxa"/>
            <w:vAlign w:val="center"/>
          </w:tcPr>
          <w:p w14:paraId="4DCFD024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Rod Position Indication / 1</w:t>
            </w:r>
          </w:p>
        </w:tc>
        <w:tc>
          <w:tcPr>
            <w:tcW w:w="270" w:type="dxa"/>
            <w:vAlign w:val="center"/>
          </w:tcPr>
          <w:p w14:paraId="3870CE52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7E014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C3342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75C92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70E9A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80151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72BF6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0B0E444E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F0B4D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14DD6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1E53BB73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D4AE0CE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0C9F07E5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4BFE937D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605FD9" w:rsidRPr="00F94EB3" w14:paraId="6745DBA8" w14:textId="77777777" w:rsidTr="00ED42B8">
        <w:trPr>
          <w:cantSplit/>
          <w:trHeight w:val="432"/>
        </w:trPr>
        <w:tc>
          <w:tcPr>
            <w:tcW w:w="2700" w:type="dxa"/>
            <w:vAlign w:val="center"/>
          </w:tcPr>
          <w:p w14:paraId="7060B18F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In</w:t>
            </w:r>
            <w:r w:rsidRPr="00F94EB3">
              <w:rPr>
                <w:rFonts w:cs="Arial"/>
                <w:sz w:val="16"/>
                <w:szCs w:val="16"/>
              </w:rPr>
              <w:noBreakHyphen/>
              <w:t>Core Instrument System / 7</w:t>
            </w:r>
          </w:p>
        </w:tc>
        <w:tc>
          <w:tcPr>
            <w:tcW w:w="270" w:type="dxa"/>
            <w:vAlign w:val="center"/>
          </w:tcPr>
          <w:p w14:paraId="48889C48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059BD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F6A7F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564E1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BBDF1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294DB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541EA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09BE9C3B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C3E53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FED83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05F7A212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8113A19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17EE9558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36E416A7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605FD9" w:rsidRPr="00F94EB3" w14:paraId="27C0AA25" w14:textId="77777777" w:rsidTr="00ED42B8">
        <w:trPr>
          <w:cantSplit/>
          <w:trHeight w:val="432"/>
        </w:trPr>
        <w:tc>
          <w:tcPr>
            <w:tcW w:w="2700" w:type="dxa"/>
            <w:vAlign w:val="center"/>
          </w:tcPr>
          <w:p w14:paraId="7E08B7CF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Containment Air Filtration / 8</w:t>
            </w:r>
          </w:p>
        </w:tc>
        <w:tc>
          <w:tcPr>
            <w:tcW w:w="270" w:type="dxa"/>
            <w:vAlign w:val="center"/>
          </w:tcPr>
          <w:p w14:paraId="2F80831A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23C82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82CAE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6E6F4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6ED03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F8C25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02B41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30281EDA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45A8E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2A666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74363BFE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FA86E2A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5B973ADD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53BA28EB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605FD9" w:rsidRPr="00F94EB3" w14:paraId="67EEFCF2" w14:textId="77777777" w:rsidTr="00ED42B8">
        <w:trPr>
          <w:cantSplit/>
          <w:trHeight w:val="432"/>
        </w:trPr>
        <w:tc>
          <w:tcPr>
            <w:tcW w:w="2700" w:type="dxa"/>
            <w:vAlign w:val="center"/>
          </w:tcPr>
          <w:p w14:paraId="254C2110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Containment Hydrogen Control / 5</w:t>
            </w:r>
          </w:p>
        </w:tc>
        <w:tc>
          <w:tcPr>
            <w:tcW w:w="270" w:type="dxa"/>
            <w:vAlign w:val="center"/>
          </w:tcPr>
          <w:p w14:paraId="749D318F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3377B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43F54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E4498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A5535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3B1DD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B3C6F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2ECA3D4D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E77AF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23DB5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5CE60705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FA8227B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703FB673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57475E06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605FD9" w:rsidRPr="00F94EB3" w14:paraId="2F823D6E" w14:textId="77777777" w:rsidTr="00ED42B8">
        <w:trPr>
          <w:cantSplit/>
          <w:trHeight w:val="432"/>
        </w:trPr>
        <w:tc>
          <w:tcPr>
            <w:tcW w:w="2700" w:type="dxa"/>
            <w:vAlign w:val="center"/>
          </w:tcPr>
          <w:p w14:paraId="566AB7EA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Main Control Room HVAC / 8</w:t>
            </w:r>
          </w:p>
        </w:tc>
        <w:tc>
          <w:tcPr>
            <w:tcW w:w="270" w:type="dxa"/>
            <w:vAlign w:val="center"/>
          </w:tcPr>
          <w:p w14:paraId="571E6A57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27FBF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B8AB1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48D02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723E00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1494A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553B5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26090698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EC5C4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5D428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3AA8E836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CE125BF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64721130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070A4192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605FD9" w:rsidRPr="00F94EB3" w14:paraId="05A014C2" w14:textId="77777777" w:rsidTr="00ED42B8">
        <w:trPr>
          <w:cantSplit/>
          <w:trHeight w:val="432"/>
        </w:trPr>
        <w:tc>
          <w:tcPr>
            <w:tcW w:w="2700" w:type="dxa"/>
            <w:vAlign w:val="center"/>
          </w:tcPr>
          <w:p w14:paraId="327B7210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Spent Fuel Pool Cooling / 8</w:t>
            </w:r>
          </w:p>
        </w:tc>
        <w:tc>
          <w:tcPr>
            <w:tcW w:w="270" w:type="dxa"/>
            <w:vAlign w:val="center"/>
          </w:tcPr>
          <w:p w14:paraId="44D3A621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9236C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09B22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C4A56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C76B1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26001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A025E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1B49C1AB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777C9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B62D8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636B9FA8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2D8C9CC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41C261D0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592F4612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605FD9" w:rsidRPr="00F94EB3" w14:paraId="30D4CC6B" w14:textId="77777777" w:rsidTr="00ED42B8">
        <w:trPr>
          <w:cantSplit/>
          <w:trHeight w:val="432"/>
        </w:trPr>
        <w:tc>
          <w:tcPr>
            <w:tcW w:w="2700" w:type="dxa"/>
            <w:vAlign w:val="center"/>
          </w:tcPr>
          <w:p w14:paraId="6948FF63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Condensate / 4</w:t>
            </w:r>
          </w:p>
        </w:tc>
        <w:tc>
          <w:tcPr>
            <w:tcW w:w="270" w:type="dxa"/>
            <w:vAlign w:val="center"/>
          </w:tcPr>
          <w:p w14:paraId="307A598C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A2EDE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4E0C7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FFBDF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E8216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16B4C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E0C44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5C095562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D71C8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2F60D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0FC615E2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D424BAE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335E1E1D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3CB61873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605FD9" w:rsidRPr="00F94EB3" w14:paraId="0D626AE4" w14:textId="77777777" w:rsidTr="00371665">
        <w:trPr>
          <w:cantSplit/>
          <w:trHeight w:val="432"/>
        </w:trPr>
        <w:tc>
          <w:tcPr>
            <w:tcW w:w="2700" w:type="dxa"/>
            <w:vAlign w:val="center"/>
          </w:tcPr>
          <w:p w14:paraId="6EB2FA23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Condenser Air Removal / 4</w:t>
            </w:r>
          </w:p>
        </w:tc>
        <w:tc>
          <w:tcPr>
            <w:tcW w:w="270" w:type="dxa"/>
            <w:tcBorders>
              <w:bottom w:val="single" w:sz="6" w:space="0" w:color="000000"/>
            </w:tcBorders>
            <w:vAlign w:val="center"/>
          </w:tcPr>
          <w:p w14:paraId="633305AD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DAC85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028A9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493AB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1CA68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ED5F7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34AF0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57BE835F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2B777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535E9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39F1F1C7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1D539BC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3C149DFD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7DFDD1B1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605FD9" w:rsidRPr="00F94EB3" w14:paraId="39409659" w14:textId="77777777" w:rsidTr="00371665">
        <w:trPr>
          <w:cantSplit/>
          <w:trHeight w:val="432"/>
        </w:trPr>
        <w:tc>
          <w:tcPr>
            <w:tcW w:w="2700" w:type="dxa"/>
            <w:vAlign w:val="center"/>
          </w:tcPr>
          <w:p w14:paraId="13AB5C69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Main Turbine and Main Turbine Control / 4</w:t>
            </w: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004E8BC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13DCD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CC294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19130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BCE27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0A7B5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E6FD8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63A587EF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CCD30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8A3D2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0EF19306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4A1F796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34A42E5A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19930C03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605FD9" w:rsidRPr="00F94EB3" w14:paraId="21592154" w14:textId="77777777" w:rsidTr="00371665">
        <w:trPr>
          <w:cantSplit/>
          <w:trHeight w:val="432"/>
        </w:trPr>
        <w:tc>
          <w:tcPr>
            <w:tcW w:w="2700" w:type="dxa"/>
            <w:tcBorders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7DD4A434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Fuel Handling / 8</w:t>
            </w: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61AC50DB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2AA6C60A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5B08375C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6540BA6F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7F3D1162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64D0CD5E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39637739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37E1AB03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676A5BBE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764E7710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3B3AA85C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4599B86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0CB0562C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63E69E70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605FD9" w:rsidRPr="00F94EB3" w14:paraId="259F4399" w14:textId="77777777" w:rsidTr="00371665">
        <w:trPr>
          <w:cantSplit/>
          <w:trHeight w:val="432"/>
        </w:trPr>
        <w:tc>
          <w:tcPr>
            <w:tcW w:w="2700" w:type="dxa"/>
            <w:vAlign w:val="center"/>
          </w:tcPr>
          <w:p w14:paraId="736069E8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Gaseous Radwaste / 9</w:t>
            </w: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54CBD3AE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4915B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90D0D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68004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A008D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41F06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72868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02E6081C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1C3FB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85BAA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6FC14D51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5BFFDFB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117F7335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617376BE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605FD9" w:rsidRPr="00F94EB3" w14:paraId="31347000" w14:textId="77777777" w:rsidTr="00371665">
        <w:trPr>
          <w:cantSplit/>
          <w:trHeight w:val="432"/>
        </w:trPr>
        <w:tc>
          <w:tcPr>
            <w:tcW w:w="2700" w:type="dxa"/>
            <w:vAlign w:val="center"/>
          </w:tcPr>
          <w:p w14:paraId="69F0FFA0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Radiation Monitoring / 7</w:t>
            </w:r>
          </w:p>
        </w:tc>
        <w:tc>
          <w:tcPr>
            <w:tcW w:w="270" w:type="dxa"/>
            <w:tcBorders>
              <w:top w:val="single" w:sz="6" w:space="0" w:color="000000"/>
            </w:tcBorders>
            <w:vAlign w:val="center"/>
          </w:tcPr>
          <w:p w14:paraId="5D8B7C0F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32A9C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67060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1D437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70471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24150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060DE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0AC11771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D0805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9639D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3A0F2F90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3A0839F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6FE66292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746065F5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605FD9" w:rsidRPr="00F94EB3" w14:paraId="6F60AD84" w14:textId="77777777" w:rsidTr="00ED42B8">
        <w:trPr>
          <w:cantSplit/>
          <w:trHeight w:val="432"/>
        </w:trPr>
        <w:tc>
          <w:tcPr>
            <w:tcW w:w="2700" w:type="dxa"/>
            <w:vAlign w:val="center"/>
          </w:tcPr>
          <w:p w14:paraId="43B97D8D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Circulating Water / 8</w:t>
            </w:r>
          </w:p>
        </w:tc>
        <w:tc>
          <w:tcPr>
            <w:tcW w:w="270" w:type="dxa"/>
            <w:vAlign w:val="center"/>
          </w:tcPr>
          <w:p w14:paraId="3E1263FD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2AB9D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E838C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95FB6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99864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814EA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70DA7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6B43A5CB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C4CC4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9C3F6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67BF7627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724A271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13788E96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1302D98D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605FD9" w:rsidRPr="00F94EB3" w14:paraId="711E311F" w14:textId="77777777" w:rsidTr="00ED42B8">
        <w:trPr>
          <w:cantSplit/>
          <w:trHeight w:val="432"/>
        </w:trPr>
        <w:tc>
          <w:tcPr>
            <w:tcW w:w="2700" w:type="dxa"/>
            <w:vAlign w:val="center"/>
          </w:tcPr>
          <w:p w14:paraId="6AEDA31A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Fire Protection / 8</w:t>
            </w:r>
          </w:p>
        </w:tc>
        <w:tc>
          <w:tcPr>
            <w:tcW w:w="270" w:type="dxa"/>
            <w:vAlign w:val="center"/>
          </w:tcPr>
          <w:p w14:paraId="399709EB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43E61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A106B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4920B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37A2C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2E372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C50D3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4BF58246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3862E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F68E1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7AB7553A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64D9BF0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4A64286B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7F6F6FBA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605FD9" w:rsidRPr="00F94EB3" w14:paraId="5DB9DD92" w14:textId="77777777" w:rsidTr="00ED42B8">
        <w:trPr>
          <w:cantSplit/>
          <w:trHeight w:val="432"/>
        </w:trPr>
        <w:tc>
          <w:tcPr>
            <w:tcW w:w="2700" w:type="dxa"/>
            <w:vAlign w:val="center"/>
          </w:tcPr>
          <w:p w14:paraId="2E4F6A86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 xml:space="preserve">Steam Dump Control System / 4  </w:t>
            </w:r>
          </w:p>
        </w:tc>
        <w:tc>
          <w:tcPr>
            <w:tcW w:w="270" w:type="dxa"/>
            <w:vAlign w:val="center"/>
          </w:tcPr>
          <w:p w14:paraId="37B65EB0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B4EC4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9A452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1C5F0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37476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79866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E7079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7F8DAF9D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71C2F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1248C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5383D0DF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2F0D5D4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6C47DF2F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1C49FE9F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605FD9" w:rsidRPr="00F94EB3" w14:paraId="73076E62" w14:textId="77777777" w:rsidTr="00ED42B8">
        <w:trPr>
          <w:cantSplit/>
          <w:trHeight w:val="432"/>
        </w:trPr>
        <w:tc>
          <w:tcPr>
            <w:tcW w:w="2700" w:type="dxa"/>
            <w:vAlign w:val="center"/>
          </w:tcPr>
          <w:p w14:paraId="3E7612A4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Nuclear Instrumentation System / 7</w:t>
            </w:r>
          </w:p>
        </w:tc>
        <w:tc>
          <w:tcPr>
            <w:tcW w:w="270" w:type="dxa"/>
            <w:vAlign w:val="center"/>
          </w:tcPr>
          <w:p w14:paraId="52B5E6EF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931FF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FCEF1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2BC15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644E0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D17A6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0FFB7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213EE31A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B2B33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4F355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3787D95F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1AAF504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46867CAF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306A2482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605FD9" w:rsidRPr="00F94EB3" w14:paraId="64F7BBB4" w14:textId="77777777" w:rsidTr="00ED42B8">
        <w:trPr>
          <w:cantSplit/>
          <w:trHeight w:val="432"/>
        </w:trPr>
        <w:tc>
          <w:tcPr>
            <w:tcW w:w="2700" w:type="dxa"/>
            <w:vAlign w:val="center"/>
          </w:tcPr>
          <w:p w14:paraId="7F2299A9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Liquid Radwaste System / 9</w:t>
            </w:r>
          </w:p>
        </w:tc>
        <w:tc>
          <w:tcPr>
            <w:tcW w:w="270" w:type="dxa"/>
            <w:vAlign w:val="center"/>
          </w:tcPr>
          <w:p w14:paraId="6D6DF688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7AF47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BF19D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0DE11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3F756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46AD1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2C631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591A1FCA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267FD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C4C6C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472C9A35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524CE54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400C35A5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2F72DF92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605FD9" w:rsidRPr="00F94EB3" w14:paraId="7DC8E72A" w14:textId="77777777" w:rsidTr="00ED42B8">
        <w:trPr>
          <w:cantSplit/>
          <w:trHeight w:val="432"/>
        </w:trPr>
        <w:tc>
          <w:tcPr>
            <w:tcW w:w="2700" w:type="dxa"/>
            <w:vAlign w:val="center"/>
          </w:tcPr>
          <w:p w14:paraId="0EE8D62A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vAlign w:val="center"/>
          </w:tcPr>
          <w:p w14:paraId="156CC0B5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9A31E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374B0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06605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69EBD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49919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C1FECA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2E5879C1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3AA06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E518B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5CEAFF29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E4BB48A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7959FA81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0BEC280B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605FD9" w:rsidRPr="00F94EB3" w14:paraId="0DDEBCE9" w14:textId="77777777" w:rsidTr="00ED42B8">
        <w:trPr>
          <w:cantSplit/>
          <w:trHeight w:val="432"/>
        </w:trPr>
        <w:tc>
          <w:tcPr>
            <w:tcW w:w="2700" w:type="dxa"/>
            <w:vAlign w:val="center"/>
          </w:tcPr>
          <w:p w14:paraId="1F5926CD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vAlign w:val="center"/>
          </w:tcPr>
          <w:p w14:paraId="3A3259B8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8BA1E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8D54F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C0B51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B178A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2DF4D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D6277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566752BC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DD887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891E7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7292231B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B59BAFE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6C678999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5B169F00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605FD9" w:rsidRPr="00F94EB3" w14:paraId="546A90B2" w14:textId="77777777" w:rsidTr="00ED42B8">
        <w:trPr>
          <w:cantSplit/>
          <w:trHeight w:val="432"/>
        </w:trPr>
        <w:tc>
          <w:tcPr>
            <w:tcW w:w="2700" w:type="dxa"/>
            <w:vAlign w:val="center"/>
          </w:tcPr>
          <w:p w14:paraId="3501FE6D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vAlign w:val="center"/>
          </w:tcPr>
          <w:p w14:paraId="288A75E3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95A95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4ED28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AE800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34B59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E7F36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2E10E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4030B6E5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53CBE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81ECA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6FA1F615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36A8781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18DD2DB7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782F94C0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605FD9" w:rsidRPr="00F94EB3" w14:paraId="122D37FC" w14:textId="77777777" w:rsidTr="00ED42B8">
        <w:trPr>
          <w:cantSplit/>
          <w:trHeight w:val="432"/>
        </w:trPr>
        <w:tc>
          <w:tcPr>
            <w:tcW w:w="2700" w:type="dxa"/>
            <w:tcBorders>
              <w:bottom w:val="double" w:sz="6" w:space="0" w:color="000000" w:themeColor="text1"/>
            </w:tcBorders>
            <w:vAlign w:val="center"/>
          </w:tcPr>
          <w:p w14:paraId="173DDBC0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double" w:sz="6" w:space="0" w:color="000000" w:themeColor="text1"/>
            </w:tcBorders>
            <w:vAlign w:val="center"/>
          </w:tcPr>
          <w:p w14:paraId="3B241B7C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F2981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vAlign w:val="center"/>
          </w:tcPr>
          <w:p w14:paraId="59282250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vAlign w:val="center"/>
          </w:tcPr>
          <w:p w14:paraId="73B938FE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vAlign w:val="center"/>
          </w:tcPr>
          <w:p w14:paraId="23CC51A0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vAlign w:val="center"/>
          </w:tcPr>
          <w:p w14:paraId="70642995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vAlign w:val="center"/>
          </w:tcPr>
          <w:p w14:paraId="4D9C3DC0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7DF9DC11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vAlign w:val="center"/>
          </w:tcPr>
          <w:p w14:paraId="757C78E6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vAlign w:val="center"/>
          </w:tcPr>
          <w:p w14:paraId="43371228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D7D2D9" w:themeFill="accent6" w:themeFillTint="66"/>
            <w:vAlign w:val="center"/>
          </w:tcPr>
          <w:p w14:paraId="32C05316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</w:tcBorders>
            <w:vAlign w:val="center"/>
          </w:tcPr>
          <w:p w14:paraId="17404292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tcBorders>
              <w:bottom w:val="double" w:sz="4" w:space="0" w:color="000000"/>
            </w:tcBorders>
            <w:vAlign w:val="center"/>
          </w:tcPr>
          <w:p w14:paraId="17468AC5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tcBorders>
              <w:bottom w:val="double" w:sz="6" w:space="0" w:color="000000" w:themeColor="text1"/>
            </w:tcBorders>
            <w:vAlign w:val="center"/>
          </w:tcPr>
          <w:p w14:paraId="08467618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</w:tr>
      <w:tr w:rsidR="00605FD9" w:rsidRPr="00F94EB3" w14:paraId="355E4985" w14:textId="77777777" w:rsidTr="00ED42B8">
        <w:trPr>
          <w:cantSplit/>
          <w:trHeight w:val="432"/>
        </w:trPr>
        <w:tc>
          <w:tcPr>
            <w:tcW w:w="2700" w:type="dxa"/>
            <w:tcBorders>
              <w:top w:val="double" w:sz="6" w:space="0" w:color="000000" w:themeColor="text1"/>
              <w:bottom w:val="double" w:sz="6" w:space="0" w:color="000000" w:themeColor="text1"/>
            </w:tcBorders>
            <w:vAlign w:val="center"/>
          </w:tcPr>
          <w:p w14:paraId="6BC97A0A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K/A Category Point Totals:</w:t>
            </w:r>
          </w:p>
        </w:tc>
        <w:tc>
          <w:tcPr>
            <w:tcW w:w="270" w:type="dxa"/>
            <w:tcBorders>
              <w:top w:val="double" w:sz="6" w:space="0" w:color="000000" w:themeColor="text1"/>
              <w:bottom w:val="double" w:sz="6" w:space="0" w:color="000000" w:themeColor="text1"/>
            </w:tcBorders>
            <w:vAlign w:val="center"/>
          </w:tcPr>
          <w:p w14:paraId="2B5BB404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6" w:space="0" w:color="000000" w:themeColor="text1"/>
              <w:bottom w:val="double" w:sz="6" w:space="0" w:color="000000" w:themeColor="text1"/>
              <w:right w:val="single" w:sz="4" w:space="0" w:color="000000"/>
            </w:tcBorders>
            <w:vAlign w:val="center"/>
          </w:tcPr>
          <w:p w14:paraId="7815C3F5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4" w:space="0" w:color="000000"/>
              <w:left w:val="single" w:sz="4" w:space="0" w:color="000000"/>
              <w:bottom w:val="double" w:sz="6" w:space="0" w:color="000000" w:themeColor="text1"/>
              <w:right w:val="single" w:sz="4" w:space="0" w:color="000000"/>
            </w:tcBorders>
            <w:vAlign w:val="center"/>
          </w:tcPr>
          <w:p w14:paraId="760B8B48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4" w:space="0" w:color="000000"/>
              <w:left w:val="single" w:sz="4" w:space="0" w:color="000000"/>
              <w:bottom w:val="double" w:sz="6" w:space="0" w:color="000000" w:themeColor="text1"/>
              <w:right w:val="single" w:sz="4" w:space="0" w:color="000000"/>
            </w:tcBorders>
            <w:vAlign w:val="center"/>
          </w:tcPr>
          <w:p w14:paraId="33EB3DF8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4" w:space="0" w:color="000000"/>
              <w:left w:val="single" w:sz="4" w:space="0" w:color="000000"/>
              <w:bottom w:val="double" w:sz="6" w:space="0" w:color="000000" w:themeColor="text1"/>
              <w:right w:val="single" w:sz="4" w:space="0" w:color="000000"/>
            </w:tcBorders>
            <w:vAlign w:val="center"/>
          </w:tcPr>
          <w:p w14:paraId="62B533D3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4" w:space="0" w:color="000000"/>
              <w:left w:val="single" w:sz="4" w:space="0" w:color="000000"/>
              <w:bottom w:val="double" w:sz="6" w:space="0" w:color="000000" w:themeColor="text1"/>
              <w:right w:val="single" w:sz="4" w:space="0" w:color="000000"/>
            </w:tcBorders>
            <w:vAlign w:val="center"/>
          </w:tcPr>
          <w:p w14:paraId="5C921299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4" w:space="0" w:color="000000"/>
              <w:left w:val="single" w:sz="4" w:space="0" w:color="000000"/>
              <w:bottom w:val="double" w:sz="6" w:space="0" w:color="000000" w:themeColor="text1"/>
              <w:right w:val="single" w:sz="4" w:space="0" w:color="000000"/>
            </w:tcBorders>
            <w:vAlign w:val="center"/>
          </w:tcPr>
          <w:p w14:paraId="6AE05577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4" w:space="0" w:color="000000"/>
              <w:left w:val="single" w:sz="4" w:space="0" w:color="000000"/>
              <w:bottom w:val="double" w:sz="6" w:space="0" w:color="000000" w:themeColor="text1"/>
              <w:right w:val="single" w:sz="4" w:space="0" w:color="000000"/>
            </w:tcBorders>
            <w:shd w:val="clear" w:color="auto" w:fill="D7D2D9" w:themeFill="accent6" w:themeFillTint="66"/>
            <w:vAlign w:val="center"/>
          </w:tcPr>
          <w:p w14:paraId="3B3BA6EC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4" w:space="0" w:color="000000"/>
              <w:left w:val="single" w:sz="4" w:space="0" w:color="000000"/>
              <w:bottom w:val="double" w:sz="6" w:space="0" w:color="000000" w:themeColor="text1"/>
              <w:right w:val="single" w:sz="4" w:space="0" w:color="000000"/>
            </w:tcBorders>
            <w:vAlign w:val="center"/>
          </w:tcPr>
          <w:p w14:paraId="7A7F8CC3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4" w:space="0" w:color="000000"/>
              <w:left w:val="single" w:sz="4" w:space="0" w:color="000000"/>
              <w:bottom w:val="double" w:sz="6" w:space="0" w:color="000000" w:themeColor="text1"/>
              <w:right w:val="single" w:sz="4" w:space="0" w:color="000000"/>
            </w:tcBorders>
            <w:vAlign w:val="center"/>
          </w:tcPr>
          <w:p w14:paraId="0A481DAA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4" w:space="0" w:color="000000"/>
              <w:left w:val="single" w:sz="4" w:space="0" w:color="000000"/>
              <w:bottom w:val="double" w:sz="6" w:space="0" w:color="000000" w:themeColor="text1"/>
              <w:right w:val="single" w:sz="4" w:space="0" w:color="000000"/>
            </w:tcBorders>
            <w:shd w:val="clear" w:color="auto" w:fill="D7D2D9" w:themeFill="accent6" w:themeFillTint="66"/>
            <w:vAlign w:val="center"/>
          </w:tcPr>
          <w:p w14:paraId="0BA6A9F3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double" w:sz="4" w:space="0" w:color="000000"/>
              <w:left w:val="single" w:sz="4" w:space="0" w:color="000000"/>
              <w:bottom w:val="double" w:sz="6" w:space="0" w:color="000000" w:themeColor="text1"/>
            </w:tcBorders>
            <w:vAlign w:val="center"/>
          </w:tcPr>
          <w:p w14:paraId="13D282AE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Group Point Total:</w:t>
            </w:r>
          </w:p>
        </w:tc>
        <w:tc>
          <w:tcPr>
            <w:tcW w:w="630" w:type="dxa"/>
            <w:tcBorders>
              <w:top w:val="double" w:sz="6" w:space="0" w:color="000000" w:themeColor="text1"/>
              <w:bottom w:val="double" w:sz="6" w:space="0" w:color="000000" w:themeColor="text1"/>
            </w:tcBorders>
            <w:vAlign w:val="center"/>
          </w:tcPr>
          <w:p w14:paraId="0DEC17EB" w14:textId="77777777" w:rsidR="00605FD9" w:rsidRPr="00F94EB3" w:rsidRDefault="00605FD9" w:rsidP="00F36EA2">
            <w:pPr>
              <w:rPr>
                <w:rFonts w:cs="Arial"/>
                <w:sz w:val="16"/>
                <w:szCs w:val="16"/>
              </w:rPr>
            </w:pPr>
            <w:r w:rsidRPr="00F94EB3">
              <w:rPr>
                <w:rFonts w:cs="Arial"/>
                <w:sz w:val="16"/>
                <w:szCs w:val="16"/>
              </w:rPr>
              <w:t>9/3</w:t>
            </w:r>
          </w:p>
        </w:tc>
      </w:tr>
    </w:tbl>
    <w:p w14:paraId="6B74845A" w14:textId="77777777" w:rsidR="005162AF" w:rsidRPr="00F94EB3" w:rsidRDefault="005162AF">
      <w:pPr>
        <w:spacing w:after="240"/>
        <w:rPr>
          <w:rFonts w:cs="Arial"/>
          <w:color w:val="auto"/>
        </w:rPr>
      </w:pPr>
    </w:p>
    <w:p w14:paraId="0128B8B5" w14:textId="3C18831F" w:rsidR="00D01FF3" w:rsidRPr="00F94EB3" w:rsidRDefault="6C19736E" w:rsidP="00DD6EEC">
      <w:pPr>
        <w:pStyle w:val="Heading3"/>
        <w:numPr>
          <w:ilvl w:val="2"/>
          <w:numId w:val="0"/>
        </w:numPr>
        <w:spacing w:after="220"/>
        <w:rPr>
          <w:rFonts w:ascii="Arial" w:hAnsi="Arial" w:cs="Arial"/>
        </w:rPr>
      </w:pPr>
      <w:r w:rsidRPr="6AB6DD82">
        <w:rPr>
          <w:rFonts w:ascii="Arial" w:hAnsi="Arial" w:cs="Arial"/>
        </w:rPr>
        <w:lastRenderedPageBreak/>
        <w:t xml:space="preserve">Form </w:t>
      </w:r>
      <w:r w:rsidR="6B11612B" w:rsidRPr="6AB6DD82">
        <w:rPr>
          <w:rFonts w:ascii="Arial" w:hAnsi="Arial" w:cs="Arial"/>
        </w:rPr>
        <w:t>4.1</w:t>
      </w:r>
      <w:r w:rsidRPr="6AB6DD82">
        <w:rPr>
          <w:rFonts w:ascii="Arial" w:hAnsi="Arial" w:cs="Arial"/>
        </w:rPr>
        <w:t>-COM</w:t>
      </w:r>
      <w:r w:rsidR="55D9A464" w:rsidRPr="6AB6DD82">
        <w:rPr>
          <w:rFonts w:ascii="Arial" w:hAnsi="Arial" w:cs="Arial"/>
        </w:rPr>
        <w:t>MON</w:t>
      </w:r>
      <w:r w:rsidR="0A2FCCC5" w:rsidRPr="6AB6DD82">
        <w:rPr>
          <w:rFonts w:ascii="Arial" w:hAnsi="Arial" w:cs="Arial"/>
        </w:rPr>
        <w:t xml:space="preserve"> Common </w:t>
      </w:r>
      <w:r w:rsidRPr="6AB6DD82">
        <w:rPr>
          <w:rFonts w:ascii="Arial" w:hAnsi="Arial" w:cs="Arial"/>
        </w:rPr>
        <w:t>Examination Outline</w:t>
      </w:r>
    </w:p>
    <w:tbl>
      <w:tblPr>
        <w:tblW w:w="9715" w:type="dxa"/>
        <w:tblInd w:w="-2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6"/>
        <w:gridCol w:w="45"/>
        <w:gridCol w:w="802"/>
        <w:gridCol w:w="4584"/>
        <w:gridCol w:w="379"/>
        <w:gridCol w:w="212"/>
        <w:gridCol w:w="635"/>
        <w:gridCol w:w="272"/>
        <w:gridCol w:w="363"/>
        <w:gridCol w:w="637"/>
      </w:tblGrid>
      <w:tr w:rsidR="006B68B1" w:rsidRPr="00F94EB3" w14:paraId="5430F2A2" w14:textId="77777777" w:rsidTr="0019630D">
        <w:trPr>
          <w:cantSplit/>
          <w:trHeight w:val="143"/>
        </w:trPr>
        <w:tc>
          <w:tcPr>
            <w:tcW w:w="9715" w:type="dxa"/>
            <w:gridSpan w:val="10"/>
            <w:tcBorders>
              <w:top w:val="double" w:sz="6" w:space="0" w:color="000000" w:themeColor="text1"/>
              <w:bottom w:val="double" w:sz="6" w:space="0" w:color="000000" w:themeColor="text1"/>
            </w:tcBorders>
          </w:tcPr>
          <w:p w14:paraId="445D8E82" w14:textId="77777777" w:rsidR="006B68B1" w:rsidRPr="00F94EB3" w:rsidRDefault="006B68B1" w:rsidP="009B7D9D">
            <w:pPr>
              <w:tabs>
                <w:tab w:val="left" w:pos="4290"/>
              </w:tabs>
              <w:rPr>
                <w:rFonts w:cs="Arial"/>
              </w:rPr>
            </w:pPr>
            <w:r w:rsidRPr="00F94EB3">
              <w:rPr>
                <w:rFonts w:cs="Arial"/>
                <w:sz w:val="24"/>
                <w:szCs w:val="28"/>
              </w:rPr>
              <w:t>Facility:</w:t>
            </w:r>
            <w:r w:rsidRPr="00F94EB3">
              <w:rPr>
                <w:rFonts w:cs="Arial"/>
                <w:sz w:val="24"/>
                <w:szCs w:val="28"/>
              </w:rPr>
              <w:tab/>
              <w:t>Date of Exam:</w:t>
            </w:r>
          </w:p>
        </w:tc>
      </w:tr>
      <w:tr w:rsidR="006B68B1" w:rsidRPr="00F94EB3" w14:paraId="65353CE9" w14:textId="77777777" w:rsidTr="0019630D">
        <w:trPr>
          <w:cantSplit/>
          <w:trHeight w:val="380"/>
        </w:trPr>
        <w:tc>
          <w:tcPr>
            <w:tcW w:w="9715" w:type="dxa"/>
            <w:gridSpan w:val="10"/>
            <w:tcBorders>
              <w:top w:val="nil"/>
              <w:bottom w:val="double" w:sz="4" w:space="0" w:color="000000" w:themeColor="text1"/>
            </w:tcBorders>
            <w:vAlign w:val="center"/>
          </w:tcPr>
          <w:p w14:paraId="3EB94913" w14:textId="011429D9" w:rsidR="006B68B1" w:rsidRPr="00F94EB3" w:rsidRDefault="006B68B1" w:rsidP="009B7D9D">
            <w:pPr>
              <w:jc w:val="center"/>
              <w:rPr>
                <w:rFonts w:cs="Arial"/>
                <w:b/>
              </w:rPr>
            </w:pPr>
            <w:r w:rsidRPr="00F94EB3">
              <w:rPr>
                <w:rFonts w:cs="Arial"/>
                <w:b/>
                <w:sz w:val="24"/>
                <w:szCs w:val="28"/>
              </w:rPr>
              <w:t>Generic Knowledge and Abilities</w:t>
            </w:r>
            <w:r w:rsidR="00EA6E39" w:rsidRPr="00F94EB3">
              <w:rPr>
                <w:rFonts w:cs="Arial"/>
                <w:b/>
                <w:sz w:val="24"/>
                <w:szCs w:val="28"/>
              </w:rPr>
              <w:t>—</w:t>
            </w:r>
            <w:r w:rsidRPr="00F94EB3">
              <w:rPr>
                <w:rFonts w:cs="Arial"/>
                <w:b/>
                <w:sz w:val="24"/>
                <w:szCs w:val="28"/>
              </w:rPr>
              <w:t>Tier 3 (RO/SRO)</w:t>
            </w:r>
          </w:p>
        </w:tc>
      </w:tr>
      <w:tr w:rsidR="006B68B1" w:rsidRPr="00F94EB3" w14:paraId="559DA475" w14:textId="77777777" w:rsidTr="0019630D">
        <w:trPr>
          <w:cantSplit/>
          <w:trHeight w:val="230"/>
        </w:trPr>
        <w:tc>
          <w:tcPr>
            <w:tcW w:w="1786" w:type="dxa"/>
            <w:vMerge w:val="restart"/>
            <w:tcBorders>
              <w:top w:val="double" w:sz="4" w:space="0" w:color="000000" w:themeColor="text1"/>
            </w:tcBorders>
            <w:vAlign w:val="center"/>
          </w:tcPr>
          <w:p w14:paraId="466E9CC6" w14:textId="77777777" w:rsidR="006B68B1" w:rsidRPr="00F94EB3" w:rsidRDefault="006B68B1" w:rsidP="0019630D">
            <w:pPr>
              <w:tabs>
                <w:tab w:val="right" w:pos="1410"/>
              </w:tabs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Category</w:t>
            </w:r>
          </w:p>
        </w:tc>
        <w:tc>
          <w:tcPr>
            <w:tcW w:w="846" w:type="dxa"/>
            <w:gridSpan w:val="2"/>
            <w:vMerge w:val="restart"/>
            <w:tcBorders>
              <w:top w:val="double" w:sz="6" w:space="0" w:color="000000" w:themeColor="text1"/>
            </w:tcBorders>
            <w:vAlign w:val="center"/>
          </w:tcPr>
          <w:p w14:paraId="1C812183" w14:textId="77777777" w:rsidR="006B68B1" w:rsidRPr="00F94EB3" w:rsidRDefault="006B68B1" w:rsidP="00EF2A08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K/A #</w:t>
            </w:r>
          </w:p>
        </w:tc>
        <w:tc>
          <w:tcPr>
            <w:tcW w:w="4584" w:type="dxa"/>
            <w:vMerge w:val="restart"/>
            <w:tcBorders>
              <w:top w:val="double" w:sz="6" w:space="0" w:color="000000" w:themeColor="text1"/>
            </w:tcBorders>
            <w:vAlign w:val="center"/>
          </w:tcPr>
          <w:p w14:paraId="20EF604E" w14:textId="77777777" w:rsidR="006B68B1" w:rsidRPr="00F94EB3" w:rsidRDefault="006B68B1" w:rsidP="00EF2A08">
            <w:pPr>
              <w:tabs>
                <w:tab w:val="right" w:pos="1410"/>
              </w:tabs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Topic</w:t>
            </w:r>
          </w:p>
        </w:tc>
        <w:tc>
          <w:tcPr>
            <w:tcW w:w="1226" w:type="dxa"/>
            <w:gridSpan w:val="3"/>
            <w:tcBorders>
              <w:top w:val="double" w:sz="6" w:space="0" w:color="000000" w:themeColor="text1"/>
            </w:tcBorders>
          </w:tcPr>
          <w:p w14:paraId="1A4E4F47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RO</w:t>
            </w:r>
          </w:p>
        </w:tc>
        <w:tc>
          <w:tcPr>
            <w:tcW w:w="1271" w:type="dxa"/>
            <w:gridSpan w:val="3"/>
            <w:tcBorders>
              <w:top w:val="double" w:sz="6" w:space="0" w:color="000000" w:themeColor="text1"/>
            </w:tcBorders>
          </w:tcPr>
          <w:p w14:paraId="49442072" w14:textId="693D0D57" w:rsidR="006B68B1" w:rsidRPr="00F94EB3" w:rsidRDefault="004675D8" w:rsidP="009B7D9D">
            <w:pPr>
              <w:jc w:val="center"/>
              <w:rPr>
                <w:rFonts w:cs="Arial"/>
                <w:sz w:val="20"/>
                <w:szCs w:val="20"/>
              </w:rPr>
            </w:pPr>
            <w:r w:rsidRPr="00F94EB3">
              <w:rPr>
                <w:rFonts w:cs="Arial"/>
                <w:sz w:val="20"/>
                <w:szCs w:val="20"/>
              </w:rPr>
              <w:t>SRO-Only</w:t>
            </w:r>
          </w:p>
        </w:tc>
      </w:tr>
      <w:tr w:rsidR="006B68B1" w:rsidRPr="00F94EB3" w14:paraId="58EC9475" w14:textId="77777777" w:rsidTr="0019630D">
        <w:trPr>
          <w:cantSplit/>
          <w:trHeight w:val="247"/>
        </w:trPr>
        <w:tc>
          <w:tcPr>
            <w:tcW w:w="1786" w:type="dxa"/>
            <w:vMerge/>
          </w:tcPr>
          <w:p w14:paraId="1BBAFDB0" w14:textId="77777777" w:rsidR="006B68B1" w:rsidRPr="00F94EB3" w:rsidRDefault="006B68B1" w:rsidP="009B7D9D">
            <w:pPr>
              <w:tabs>
                <w:tab w:val="right" w:pos="1410"/>
              </w:tabs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  <w:vMerge/>
          </w:tcPr>
          <w:p w14:paraId="6FA312F7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4584" w:type="dxa"/>
            <w:vMerge/>
          </w:tcPr>
          <w:p w14:paraId="5E1B7940" w14:textId="77777777" w:rsidR="006B68B1" w:rsidRPr="00F94EB3" w:rsidRDefault="006B68B1" w:rsidP="009B7D9D">
            <w:pPr>
              <w:tabs>
                <w:tab w:val="right" w:pos="1410"/>
              </w:tabs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</w:tcPr>
          <w:p w14:paraId="5F077F43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IR</w:t>
            </w:r>
          </w:p>
        </w:tc>
        <w:tc>
          <w:tcPr>
            <w:tcW w:w="635" w:type="dxa"/>
          </w:tcPr>
          <w:p w14:paraId="3DAA2693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#</w:t>
            </w:r>
          </w:p>
        </w:tc>
        <w:tc>
          <w:tcPr>
            <w:tcW w:w="635" w:type="dxa"/>
            <w:gridSpan w:val="2"/>
          </w:tcPr>
          <w:p w14:paraId="4396AB32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IR</w:t>
            </w:r>
          </w:p>
        </w:tc>
        <w:tc>
          <w:tcPr>
            <w:tcW w:w="635" w:type="dxa"/>
          </w:tcPr>
          <w:p w14:paraId="0632762F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#</w:t>
            </w:r>
          </w:p>
        </w:tc>
      </w:tr>
      <w:tr w:rsidR="006B68B1" w:rsidRPr="00F94EB3" w14:paraId="7EAF3A2D" w14:textId="77777777" w:rsidTr="0019630D">
        <w:trPr>
          <w:cantSplit/>
          <w:trHeight w:val="230"/>
        </w:trPr>
        <w:tc>
          <w:tcPr>
            <w:tcW w:w="1786" w:type="dxa"/>
            <w:vMerge w:val="restart"/>
            <w:vAlign w:val="center"/>
          </w:tcPr>
          <w:p w14:paraId="07082CDE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1.</w:t>
            </w:r>
          </w:p>
          <w:p w14:paraId="5FADE463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Conduct of Operations</w:t>
            </w:r>
          </w:p>
        </w:tc>
        <w:tc>
          <w:tcPr>
            <w:tcW w:w="846" w:type="dxa"/>
            <w:gridSpan w:val="2"/>
          </w:tcPr>
          <w:p w14:paraId="2D1F9C75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2.1.</w:t>
            </w:r>
          </w:p>
        </w:tc>
        <w:tc>
          <w:tcPr>
            <w:tcW w:w="4584" w:type="dxa"/>
          </w:tcPr>
          <w:p w14:paraId="30C1FCF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</w:tcPr>
          <w:p w14:paraId="1D1235A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5EA0D155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</w:tcPr>
          <w:p w14:paraId="5A8B9447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37C43EE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7D8F6FAF" w14:textId="77777777" w:rsidTr="0019630D">
        <w:trPr>
          <w:cantSplit/>
          <w:trHeight w:val="265"/>
        </w:trPr>
        <w:tc>
          <w:tcPr>
            <w:tcW w:w="1786" w:type="dxa"/>
            <w:vMerge/>
            <w:vAlign w:val="center"/>
          </w:tcPr>
          <w:p w14:paraId="2357CB02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7A13CC89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2.1.</w:t>
            </w:r>
          </w:p>
        </w:tc>
        <w:tc>
          <w:tcPr>
            <w:tcW w:w="4584" w:type="dxa"/>
          </w:tcPr>
          <w:p w14:paraId="649AA88A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</w:tcPr>
          <w:p w14:paraId="1C40B13E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78DC5BB4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</w:tcPr>
          <w:p w14:paraId="38B713D5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6280AD91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29071304" w14:textId="77777777" w:rsidTr="0019630D">
        <w:trPr>
          <w:cantSplit/>
          <w:trHeight w:val="247"/>
        </w:trPr>
        <w:tc>
          <w:tcPr>
            <w:tcW w:w="1786" w:type="dxa"/>
            <w:vMerge/>
            <w:vAlign w:val="center"/>
          </w:tcPr>
          <w:p w14:paraId="02BC8EE1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16C1FC6C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2.1.</w:t>
            </w:r>
          </w:p>
        </w:tc>
        <w:tc>
          <w:tcPr>
            <w:tcW w:w="4584" w:type="dxa"/>
          </w:tcPr>
          <w:p w14:paraId="2AFD74E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587BBA0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1D9DA4F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43CF926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0D30ED2A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3D06C465" w14:textId="77777777" w:rsidTr="0019630D">
        <w:trPr>
          <w:cantSplit/>
          <w:trHeight w:val="211"/>
        </w:trPr>
        <w:tc>
          <w:tcPr>
            <w:tcW w:w="1786" w:type="dxa"/>
            <w:vMerge/>
            <w:vAlign w:val="center"/>
          </w:tcPr>
          <w:p w14:paraId="0F71411F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06DBEC60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2.1.</w:t>
            </w:r>
          </w:p>
        </w:tc>
        <w:tc>
          <w:tcPr>
            <w:tcW w:w="4584" w:type="dxa"/>
          </w:tcPr>
          <w:p w14:paraId="3E07D580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4D9652E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1AF886F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4B5DCFE0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68FC95AC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6B29580F" w14:textId="77777777" w:rsidTr="0019630D">
        <w:trPr>
          <w:cantSplit/>
          <w:trHeight w:val="211"/>
        </w:trPr>
        <w:tc>
          <w:tcPr>
            <w:tcW w:w="1786" w:type="dxa"/>
            <w:vMerge/>
            <w:vAlign w:val="center"/>
          </w:tcPr>
          <w:p w14:paraId="47A93986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430" w:type="dxa"/>
            <w:gridSpan w:val="3"/>
          </w:tcPr>
          <w:p w14:paraId="4210938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Subtotal</w:t>
            </w: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10F9B28A" w14:textId="73F6F52F" w:rsidR="006B68B1" w:rsidRPr="00F94EB3" w:rsidRDefault="00894983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N/A</w:t>
            </w:r>
          </w:p>
        </w:tc>
        <w:tc>
          <w:tcPr>
            <w:tcW w:w="635" w:type="dxa"/>
            <w:shd w:val="clear" w:color="auto" w:fill="FFFFFF" w:themeFill="background1"/>
          </w:tcPr>
          <w:p w14:paraId="5643069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64609A02" w14:textId="4997312D" w:rsidR="006B68B1" w:rsidRPr="00F94EB3" w:rsidRDefault="00AB36B8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N/A</w:t>
            </w:r>
          </w:p>
        </w:tc>
        <w:tc>
          <w:tcPr>
            <w:tcW w:w="635" w:type="dxa"/>
          </w:tcPr>
          <w:p w14:paraId="69011FAE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34704F2D" w14:textId="77777777" w:rsidTr="0019630D">
        <w:trPr>
          <w:cantSplit/>
          <w:trHeight w:val="230"/>
        </w:trPr>
        <w:tc>
          <w:tcPr>
            <w:tcW w:w="1786" w:type="dxa"/>
            <w:vMerge w:val="restart"/>
            <w:vAlign w:val="center"/>
          </w:tcPr>
          <w:p w14:paraId="2C242F56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</w:t>
            </w:r>
          </w:p>
          <w:p w14:paraId="0338C1B3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Equipment Control</w:t>
            </w:r>
          </w:p>
        </w:tc>
        <w:tc>
          <w:tcPr>
            <w:tcW w:w="846" w:type="dxa"/>
            <w:gridSpan w:val="2"/>
          </w:tcPr>
          <w:p w14:paraId="336BA022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2.2.</w:t>
            </w:r>
          </w:p>
        </w:tc>
        <w:tc>
          <w:tcPr>
            <w:tcW w:w="4584" w:type="dxa"/>
          </w:tcPr>
          <w:p w14:paraId="42EB035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4CECA415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2D5F944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46C8D2D8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214D7AE4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03FDAA0F" w14:textId="77777777" w:rsidTr="0019630D">
        <w:trPr>
          <w:cantSplit/>
          <w:trHeight w:val="420"/>
        </w:trPr>
        <w:tc>
          <w:tcPr>
            <w:tcW w:w="1786" w:type="dxa"/>
            <w:vMerge/>
            <w:vAlign w:val="center"/>
          </w:tcPr>
          <w:p w14:paraId="539A3CBA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5F187B11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2.2.</w:t>
            </w:r>
          </w:p>
        </w:tc>
        <w:tc>
          <w:tcPr>
            <w:tcW w:w="4584" w:type="dxa"/>
          </w:tcPr>
          <w:p w14:paraId="493630AA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3EF5BC67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7449A2A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47F25F80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3846823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51899428" w14:textId="77777777" w:rsidTr="0019630D">
        <w:trPr>
          <w:cantSplit/>
          <w:trHeight w:val="247"/>
        </w:trPr>
        <w:tc>
          <w:tcPr>
            <w:tcW w:w="1786" w:type="dxa"/>
            <w:vMerge/>
            <w:vAlign w:val="center"/>
          </w:tcPr>
          <w:p w14:paraId="3571B886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66C0B38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2.2.</w:t>
            </w:r>
          </w:p>
        </w:tc>
        <w:tc>
          <w:tcPr>
            <w:tcW w:w="4584" w:type="dxa"/>
          </w:tcPr>
          <w:p w14:paraId="09B56EB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1064F5F7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0C3CC0E7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11C10BED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35F34ACE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41A9EAD0" w14:textId="77777777" w:rsidTr="0019630D">
        <w:trPr>
          <w:cantSplit/>
          <w:trHeight w:val="247"/>
        </w:trPr>
        <w:tc>
          <w:tcPr>
            <w:tcW w:w="1786" w:type="dxa"/>
            <w:vMerge/>
            <w:vAlign w:val="center"/>
          </w:tcPr>
          <w:p w14:paraId="26059BC6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4035BB38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2.2.</w:t>
            </w:r>
          </w:p>
        </w:tc>
        <w:tc>
          <w:tcPr>
            <w:tcW w:w="4584" w:type="dxa"/>
          </w:tcPr>
          <w:p w14:paraId="685C275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325DFFD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5B2C764E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53C365B4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0A217C4A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1BBC8EF6" w14:textId="77777777" w:rsidTr="0019630D">
        <w:trPr>
          <w:cantSplit/>
          <w:trHeight w:val="76"/>
        </w:trPr>
        <w:tc>
          <w:tcPr>
            <w:tcW w:w="1786" w:type="dxa"/>
            <w:vMerge/>
            <w:vAlign w:val="center"/>
          </w:tcPr>
          <w:p w14:paraId="2EA215CA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430" w:type="dxa"/>
            <w:gridSpan w:val="3"/>
          </w:tcPr>
          <w:p w14:paraId="1B2AB34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Subtotal</w:t>
            </w: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502BD2C0" w14:textId="2B9ACC12" w:rsidR="006B68B1" w:rsidRPr="00F94EB3" w:rsidRDefault="00AB36B8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N/A</w:t>
            </w:r>
          </w:p>
        </w:tc>
        <w:tc>
          <w:tcPr>
            <w:tcW w:w="635" w:type="dxa"/>
            <w:shd w:val="clear" w:color="auto" w:fill="FFFFFF" w:themeFill="background1"/>
          </w:tcPr>
          <w:p w14:paraId="3C40FF8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249851A3" w14:textId="3AC66E6D" w:rsidR="006B68B1" w:rsidRPr="00F94EB3" w:rsidRDefault="00AB36B8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N/A</w:t>
            </w:r>
          </w:p>
        </w:tc>
        <w:tc>
          <w:tcPr>
            <w:tcW w:w="635" w:type="dxa"/>
          </w:tcPr>
          <w:p w14:paraId="0280A167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4D16D568" w14:textId="77777777" w:rsidTr="0019630D">
        <w:trPr>
          <w:cantSplit/>
          <w:trHeight w:val="247"/>
        </w:trPr>
        <w:tc>
          <w:tcPr>
            <w:tcW w:w="1786" w:type="dxa"/>
            <w:vMerge w:val="restart"/>
            <w:vAlign w:val="center"/>
          </w:tcPr>
          <w:p w14:paraId="2BC54318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3.</w:t>
            </w:r>
          </w:p>
          <w:p w14:paraId="49ABC463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Radiation Control</w:t>
            </w:r>
          </w:p>
        </w:tc>
        <w:tc>
          <w:tcPr>
            <w:tcW w:w="846" w:type="dxa"/>
            <w:gridSpan w:val="2"/>
          </w:tcPr>
          <w:p w14:paraId="5D99ED8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2.3.</w:t>
            </w:r>
          </w:p>
        </w:tc>
        <w:tc>
          <w:tcPr>
            <w:tcW w:w="4584" w:type="dxa"/>
          </w:tcPr>
          <w:p w14:paraId="753AD6B1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6D4B456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7BB2590E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040F69CC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5E5A666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4CA6588F" w14:textId="77777777" w:rsidTr="0019630D">
        <w:trPr>
          <w:cantSplit/>
          <w:trHeight w:val="247"/>
        </w:trPr>
        <w:tc>
          <w:tcPr>
            <w:tcW w:w="1786" w:type="dxa"/>
            <w:vMerge/>
            <w:vAlign w:val="center"/>
          </w:tcPr>
          <w:p w14:paraId="0005D0C6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7A26F52C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2.3.</w:t>
            </w:r>
          </w:p>
        </w:tc>
        <w:tc>
          <w:tcPr>
            <w:tcW w:w="4584" w:type="dxa"/>
          </w:tcPr>
          <w:p w14:paraId="4398907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4EEC34F9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56B91051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14B3E7C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54D00D98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3AE76C2E" w14:textId="77777777" w:rsidTr="0019630D">
        <w:trPr>
          <w:cantSplit/>
          <w:trHeight w:val="247"/>
        </w:trPr>
        <w:tc>
          <w:tcPr>
            <w:tcW w:w="1786" w:type="dxa"/>
            <w:vMerge/>
            <w:vAlign w:val="center"/>
          </w:tcPr>
          <w:p w14:paraId="24A045B6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339F0FD7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2.3.</w:t>
            </w:r>
          </w:p>
        </w:tc>
        <w:tc>
          <w:tcPr>
            <w:tcW w:w="4584" w:type="dxa"/>
          </w:tcPr>
          <w:p w14:paraId="782F71D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4F2F0A90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5AB51ED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716CE07D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78ED1910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30DB61FC" w14:textId="77777777" w:rsidTr="0019630D">
        <w:trPr>
          <w:cantSplit/>
          <w:trHeight w:val="265"/>
        </w:trPr>
        <w:tc>
          <w:tcPr>
            <w:tcW w:w="1786" w:type="dxa"/>
            <w:vMerge/>
            <w:vAlign w:val="center"/>
          </w:tcPr>
          <w:p w14:paraId="5B2DF3CE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430" w:type="dxa"/>
            <w:gridSpan w:val="3"/>
          </w:tcPr>
          <w:p w14:paraId="0CEF108A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Subtotal</w:t>
            </w: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4A5A246C" w14:textId="00BC60AF" w:rsidR="006B68B1" w:rsidRPr="00F94EB3" w:rsidRDefault="00AB36B8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N/A</w:t>
            </w:r>
          </w:p>
        </w:tc>
        <w:tc>
          <w:tcPr>
            <w:tcW w:w="635" w:type="dxa"/>
            <w:shd w:val="clear" w:color="auto" w:fill="FFFFFF" w:themeFill="background1"/>
          </w:tcPr>
          <w:p w14:paraId="7F34161A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0C40DF9B" w14:textId="290AC7C6" w:rsidR="006B68B1" w:rsidRPr="00F94EB3" w:rsidRDefault="00AB36B8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N/A</w:t>
            </w:r>
          </w:p>
        </w:tc>
        <w:tc>
          <w:tcPr>
            <w:tcW w:w="635" w:type="dxa"/>
          </w:tcPr>
          <w:p w14:paraId="2FCEF009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63DD0541" w14:textId="77777777" w:rsidTr="0019630D">
        <w:trPr>
          <w:cantSplit/>
          <w:trHeight w:val="248"/>
        </w:trPr>
        <w:tc>
          <w:tcPr>
            <w:tcW w:w="1786" w:type="dxa"/>
            <w:vMerge w:val="restart"/>
            <w:vAlign w:val="center"/>
          </w:tcPr>
          <w:p w14:paraId="6B4ADCC8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4.</w:t>
            </w:r>
          </w:p>
          <w:p w14:paraId="3204D580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Emergency Procedures/</w:t>
            </w:r>
          </w:p>
          <w:p w14:paraId="7E7F5840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Plan</w:t>
            </w:r>
          </w:p>
        </w:tc>
        <w:tc>
          <w:tcPr>
            <w:tcW w:w="846" w:type="dxa"/>
            <w:gridSpan w:val="2"/>
          </w:tcPr>
          <w:p w14:paraId="76699DC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2.4.</w:t>
            </w:r>
          </w:p>
        </w:tc>
        <w:tc>
          <w:tcPr>
            <w:tcW w:w="4584" w:type="dxa"/>
          </w:tcPr>
          <w:p w14:paraId="4CD62E4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4FB993E2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1D6B3340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3499D22D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0C20DD78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5CBE445D" w14:textId="77777777" w:rsidTr="0019630D">
        <w:trPr>
          <w:cantSplit/>
          <w:trHeight w:val="155"/>
        </w:trPr>
        <w:tc>
          <w:tcPr>
            <w:tcW w:w="1786" w:type="dxa"/>
            <w:vMerge/>
          </w:tcPr>
          <w:p w14:paraId="311F857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214F69C4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2.4.</w:t>
            </w:r>
          </w:p>
        </w:tc>
        <w:tc>
          <w:tcPr>
            <w:tcW w:w="4584" w:type="dxa"/>
          </w:tcPr>
          <w:p w14:paraId="7E9947A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595E245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0BA4D548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4D96DD0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2FAB613E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08CE9EB0" w14:textId="77777777" w:rsidTr="0019630D">
        <w:trPr>
          <w:cantSplit/>
          <w:trHeight w:val="359"/>
        </w:trPr>
        <w:tc>
          <w:tcPr>
            <w:tcW w:w="1786" w:type="dxa"/>
            <w:vMerge/>
          </w:tcPr>
          <w:p w14:paraId="0A519082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76219434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2.4.</w:t>
            </w:r>
          </w:p>
        </w:tc>
        <w:tc>
          <w:tcPr>
            <w:tcW w:w="4584" w:type="dxa"/>
          </w:tcPr>
          <w:p w14:paraId="013F8BF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7DE8A2E5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60BE1F2E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78BF13F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556E7014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27F422D8" w14:textId="77777777" w:rsidTr="0019630D">
        <w:trPr>
          <w:cantSplit/>
          <w:trHeight w:val="267"/>
        </w:trPr>
        <w:tc>
          <w:tcPr>
            <w:tcW w:w="1786" w:type="dxa"/>
            <w:vMerge/>
            <w:tcBorders>
              <w:bottom w:val="single" w:sz="6" w:space="0" w:color="000000" w:themeColor="text1"/>
            </w:tcBorders>
          </w:tcPr>
          <w:p w14:paraId="79AA7D3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430" w:type="dxa"/>
            <w:gridSpan w:val="3"/>
            <w:tcBorders>
              <w:bottom w:val="single" w:sz="6" w:space="0" w:color="000000" w:themeColor="text1"/>
            </w:tcBorders>
          </w:tcPr>
          <w:p w14:paraId="1C93429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Subtotal</w:t>
            </w:r>
          </w:p>
        </w:tc>
        <w:tc>
          <w:tcPr>
            <w:tcW w:w="591" w:type="dxa"/>
            <w:gridSpan w:val="2"/>
            <w:tcBorders>
              <w:bottom w:val="single" w:sz="6" w:space="0" w:color="000000" w:themeColor="text1"/>
            </w:tcBorders>
            <w:shd w:val="clear" w:color="auto" w:fill="FFFFFF" w:themeFill="background1"/>
          </w:tcPr>
          <w:p w14:paraId="586E3B99" w14:textId="3737ED4A" w:rsidR="006B68B1" w:rsidRPr="00F94EB3" w:rsidRDefault="00AB36B8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N/A</w:t>
            </w:r>
          </w:p>
        </w:tc>
        <w:tc>
          <w:tcPr>
            <w:tcW w:w="635" w:type="dxa"/>
            <w:tcBorders>
              <w:bottom w:val="single" w:sz="6" w:space="0" w:color="000000" w:themeColor="text1"/>
            </w:tcBorders>
            <w:shd w:val="clear" w:color="auto" w:fill="FFFFFF" w:themeFill="background1"/>
          </w:tcPr>
          <w:p w14:paraId="17F144E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tcBorders>
              <w:bottom w:val="single" w:sz="6" w:space="0" w:color="000000" w:themeColor="text1"/>
            </w:tcBorders>
            <w:shd w:val="clear" w:color="auto" w:fill="FFFFFF" w:themeFill="background1"/>
          </w:tcPr>
          <w:p w14:paraId="1DEC65F3" w14:textId="3DA880B6" w:rsidR="006B68B1" w:rsidRPr="00F94EB3" w:rsidRDefault="00AB36B8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N/A</w:t>
            </w:r>
          </w:p>
        </w:tc>
        <w:tc>
          <w:tcPr>
            <w:tcW w:w="635" w:type="dxa"/>
            <w:tcBorders>
              <w:bottom w:val="single" w:sz="6" w:space="0" w:color="000000" w:themeColor="text1"/>
            </w:tcBorders>
          </w:tcPr>
          <w:p w14:paraId="110FD892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D50753" w:rsidRPr="00F94EB3" w14:paraId="538F2F2A" w14:textId="77777777" w:rsidTr="0019630D">
        <w:trPr>
          <w:cantSplit/>
          <w:trHeight w:val="448"/>
        </w:trPr>
        <w:tc>
          <w:tcPr>
            <w:tcW w:w="7217" w:type="dxa"/>
            <w:gridSpan w:val="4"/>
            <w:tcBorders>
              <w:top w:val="single" w:sz="6" w:space="0" w:color="000000" w:themeColor="text1"/>
              <w:bottom w:val="double" w:sz="4" w:space="0" w:color="000000"/>
            </w:tcBorders>
            <w:vAlign w:val="center"/>
          </w:tcPr>
          <w:p w14:paraId="5BE98F16" w14:textId="473B4EBF" w:rsidR="006B68B1" w:rsidRPr="00F94EB3" w:rsidRDefault="006B68B1" w:rsidP="002B1611">
            <w:pPr>
              <w:jc w:val="center"/>
              <w:rPr>
                <w:rFonts w:cs="Arial"/>
                <w:b/>
                <w:sz w:val="20"/>
              </w:rPr>
            </w:pPr>
            <w:r w:rsidRPr="00F94EB3">
              <w:rPr>
                <w:rFonts w:cs="Arial"/>
                <w:b/>
                <w:sz w:val="20"/>
              </w:rPr>
              <w:t>Tier 3 Point Total</w:t>
            </w:r>
          </w:p>
        </w:tc>
        <w:tc>
          <w:tcPr>
            <w:tcW w:w="591" w:type="dxa"/>
            <w:gridSpan w:val="2"/>
            <w:tcBorders>
              <w:top w:val="single" w:sz="6" w:space="0" w:color="000000" w:themeColor="text1"/>
              <w:bottom w:val="double" w:sz="4" w:space="0" w:color="000000"/>
            </w:tcBorders>
            <w:shd w:val="clear" w:color="auto" w:fill="FFFFFF" w:themeFill="background1"/>
            <w:vAlign w:val="center"/>
          </w:tcPr>
          <w:p w14:paraId="2A2317EF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635" w:type="dxa"/>
            <w:tcBorders>
              <w:top w:val="single" w:sz="6" w:space="0" w:color="000000" w:themeColor="text1"/>
              <w:bottom w:val="double" w:sz="4" w:space="0" w:color="000000"/>
            </w:tcBorders>
            <w:shd w:val="clear" w:color="auto" w:fill="FFFFFF" w:themeFill="background1"/>
            <w:vAlign w:val="center"/>
          </w:tcPr>
          <w:p w14:paraId="1F59F69B" w14:textId="77777777" w:rsidR="006B68B1" w:rsidRPr="00F94EB3" w:rsidRDefault="006B68B1" w:rsidP="009B7D9D">
            <w:pPr>
              <w:jc w:val="center"/>
              <w:rPr>
                <w:rFonts w:cs="Arial"/>
                <w:b/>
                <w:sz w:val="20"/>
              </w:rPr>
            </w:pPr>
            <w:r w:rsidRPr="00F94EB3">
              <w:rPr>
                <w:rFonts w:cs="Arial"/>
                <w:b/>
                <w:sz w:val="20"/>
              </w:rPr>
              <w:t>6</w:t>
            </w:r>
          </w:p>
        </w:tc>
        <w:tc>
          <w:tcPr>
            <w:tcW w:w="635" w:type="dxa"/>
            <w:gridSpan w:val="2"/>
            <w:tcBorders>
              <w:top w:val="single" w:sz="6" w:space="0" w:color="000000" w:themeColor="text1"/>
              <w:bottom w:val="double" w:sz="4" w:space="0" w:color="000000"/>
            </w:tcBorders>
            <w:shd w:val="clear" w:color="auto" w:fill="FFFFFF" w:themeFill="background1"/>
            <w:vAlign w:val="center"/>
          </w:tcPr>
          <w:p w14:paraId="5956566C" w14:textId="77777777" w:rsidR="006B68B1" w:rsidRPr="00F94EB3" w:rsidRDefault="006B68B1" w:rsidP="009B7D9D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635" w:type="dxa"/>
            <w:tcBorders>
              <w:top w:val="single" w:sz="6" w:space="0" w:color="000000" w:themeColor="text1"/>
              <w:bottom w:val="double" w:sz="4" w:space="0" w:color="000000"/>
            </w:tcBorders>
            <w:vAlign w:val="center"/>
          </w:tcPr>
          <w:p w14:paraId="603E5D53" w14:textId="2011AE0A" w:rsidR="006B68B1" w:rsidRPr="00F94EB3" w:rsidRDefault="006B68B1" w:rsidP="009B7D9D">
            <w:pPr>
              <w:jc w:val="center"/>
              <w:rPr>
                <w:rFonts w:cs="Arial"/>
                <w:b/>
                <w:sz w:val="20"/>
              </w:rPr>
            </w:pPr>
            <w:r w:rsidRPr="00F94EB3">
              <w:rPr>
                <w:rFonts w:cs="Arial"/>
                <w:b/>
                <w:sz w:val="20"/>
              </w:rPr>
              <w:t>7</w:t>
            </w:r>
          </w:p>
        </w:tc>
      </w:tr>
      <w:tr w:rsidR="00B43651" w:rsidRPr="00F94EB3" w14:paraId="6B9B1926" w14:textId="77777777" w:rsidTr="0019630D">
        <w:trPr>
          <w:cantSplit/>
          <w:trHeight w:val="526"/>
        </w:trPr>
        <w:tc>
          <w:tcPr>
            <w:tcW w:w="9715" w:type="dxa"/>
            <w:gridSpan w:val="10"/>
            <w:tcBorders>
              <w:top w:val="double" w:sz="4" w:space="0" w:color="000000"/>
              <w:bottom w:val="double" w:sz="4" w:space="0" w:color="000000"/>
            </w:tcBorders>
            <w:vAlign w:val="center"/>
          </w:tcPr>
          <w:p w14:paraId="24DDCA00" w14:textId="7D962B80" w:rsidR="00B43651" w:rsidRPr="00F94EB3" w:rsidRDefault="00B43651" w:rsidP="009B7D9D">
            <w:pPr>
              <w:jc w:val="center"/>
              <w:rPr>
                <w:rFonts w:cs="Arial"/>
                <w:b/>
                <w:sz w:val="20"/>
                <w:szCs w:val="24"/>
              </w:rPr>
            </w:pPr>
            <w:r w:rsidRPr="00F94EB3">
              <w:rPr>
                <w:rFonts w:cs="Arial"/>
                <w:b/>
                <w:sz w:val="24"/>
                <w:szCs w:val="32"/>
              </w:rPr>
              <w:t>Theory</w:t>
            </w:r>
            <w:r w:rsidR="009B4002" w:rsidRPr="00F94EB3">
              <w:rPr>
                <w:rFonts w:cs="Arial"/>
                <w:b/>
                <w:sz w:val="24"/>
                <w:szCs w:val="32"/>
              </w:rPr>
              <w:t>—</w:t>
            </w:r>
            <w:r w:rsidRPr="00F94EB3">
              <w:rPr>
                <w:rFonts w:cs="Arial"/>
                <w:b/>
                <w:sz w:val="24"/>
                <w:szCs w:val="32"/>
              </w:rPr>
              <w:t>Tier 4 (RO)</w:t>
            </w:r>
          </w:p>
        </w:tc>
      </w:tr>
      <w:tr w:rsidR="00F71F57" w:rsidRPr="00F94EB3" w14:paraId="2A8A8E03" w14:textId="77777777" w:rsidTr="0019630D">
        <w:trPr>
          <w:cantSplit/>
          <w:trHeight w:val="314"/>
        </w:trPr>
        <w:tc>
          <w:tcPr>
            <w:tcW w:w="1831" w:type="dxa"/>
            <w:gridSpan w:val="2"/>
            <w:vMerge w:val="restart"/>
            <w:tcBorders>
              <w:top w:val="single" w:sz="6" w:space="0" w:color="000000"/>
            </w:tcBorders>
            <w:vAlign w:val="center"/>
          </w:tcPr>
          <w:p w14:paraId="1DB4958A" w14:textId="77777777" w:rsidR="00F71F57" w:rsidRPr="00F94EB3" w:rsidRDefault="00F71F57" w:rsidP="0019630D">
            <w:pPr>
              <w:tabs>
                <w:tab w:val="right" w:pos="1410"/>
              </w:tabs>
              <w:jc w:val="center"/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Category</w:t>
            </w:r>
          </w:p>
        </w:tc>
        <w:tc>
          <w:tcPr>
            <w:tcW w:w="802" w:type="dxa"/>
            <w:vMerge w:val="restart"/>
            <w:tcBorders>
              <w:top w:val="single" w:sz="6" w:space="0" w:color="000000"/>
            </w:tcBorders>
            <w:vAlign w:val="center"/>
          </w:tcPr>
          <w:p w14:paraId="33D9A228" w14:textId="77777777" w:rsidR="00F71F57" w:rsidRPr="00F94EB3" w:rsidRDefault="00F71F57" w:rsidP="00EF2A08">
            <w:pPr>
              <w:jc w:val="center"/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K/A #</w:t>
            </w:r>
          </w:p>
        </w:tc>
        <w:tc>
          <w:tcPr>
            <w:tcW w:w="4963" w:type="dxa"/>
            <w:gridSpan w:val="2"/>
            <w:vMerge w:val="restart"/>
            <w:tcBorders>
              <w:top w:val="single" w:sz="6" w:space="0" w:color="000000"/>
            </w:tcBorders>
            <w:vAlign w:val="center"/>
          </w:tcPr>
          <w:p w14:paraId="3F2E95E6" w14:textId="77777777" w:rsidR="00F71F57" w:rsidRPr="00F94EB3" w:rsidRDefault="00F71F57" w:rsidP="00EF2A08">
            <w:pPr>
              <w:tabs>
                <w:tab w:val="right" w:pos="1410"/>
              </w:tabs>
              <w:jc w:val="center"/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Topic</w:t>
            </w:r>
          </w:p>
        </w:tc>
        <w:tc>
          <w:tcPr>
            <w:tcW w:w="2118" w:type="dxa"/>
            <w:gridSpan w:val="5"/>
            <w:tcBorders>
              <w:top w:val="single" w:sz="6" w:space="0" w:color="000000"/>
            </w:tcBorders>
          </w:tcPr>
          <w:p w14:paraId="79396953" w14:textId="77777777" w:rsidR="00F71F57" w:rsidRPr="00F94EB3" w:rsidRDefault="00F71F57" w:rsidP="009B4002">
            <w:pPr>
              <w:jc w:val="center"/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RO</w:t>
            </w:r>
          </w:p>
        </w:tc>
      </w:tr>
      <w:tr w:rsidR="00F71F57" w:rsidRPr="00F94EB3" w14:paraId="337701B8" w14:textId="77777777" w:rsidTr="0019630D">
        <w:trPr>
          <w:cantSplit/>
          <w:trHeight w:val="217"/>
        </w:trPr>
        <w:tc>
          <w:tcPr>
            <w:tcW w:w="1831" w:type="dxa"/>
            <w:gridSpan w:val="2"/>
            <w:vMerge/>
          </w:tcPr>
          <w:p w14:paraId="2076E27B" w14:textId="77777777" w:rsidR="00F71F57" w:rsidRPr="00F94EB3" w:rsidRDefault="00F71F57" w:rsidP="009B4002">
            <w:pPr>
              <w:tabs>
                <w:tab w:val="right" w:pos="1410"/>
              </w:tabs>
              <w:rPr>
                <w:rFonts w:cs="Arial"/>
                <w:sz w:val="20"/>
                <w:szCs w:val="24"/>
              </w:rPr>
            </w:pPr>
          </w:p>
        </w:tc>
        <w:tc>
          <w:tcPr>
            <w:tcW w:w="802" w:type="dxa"/>
            <w:vMerge/>
          </w:tcPr>
          <w:p w14:paraId="0BDB56EA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4963" w:type="dxa"/>
            <w:gridSpan w:val="2"/>
            <w:vMerge/>
          </w:tcPr>
          <w:p w14:paraId="78A1F465" w14:textId="77777777" w:rsidR="00F71F57" w:rsidRPr="00F94EB3" w:rsidRDefault="00F71F57" w:rsidP="009B4002">
            <w:pPr>
              <w:tabs>
                <w:tab w:val="right" w:pos="1410"/>
              </w:tabs>
              <w:rPr>
                <w:rFonts w:cs="Arial"/>
                <w:sz w:val="20"/>
                <w:szCs w:val="24"/>
              </w:rPr>
            </w:pPr>
          </w:p>
        </w:tc>
        <w:tc>
          <w:tcPr>
            <w:tcW w:w="1119" w:type="dxa"/>
            <w:gridSpan w:val="3"/>
          </w:tcPr>
          <w:p w14:paraId="7829B907" w14:textId="77777777" w:rsidR="00F71F57" w:rsidRPr="00F94EB3" w:rsidRDefault="00F71F57" w:rsidP="009B4002">
            <w:pPr>
              <w:jc w:val="center"/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IR</w:t>
            </w:r>
          </w:p>
        </w:tc>
        <w:tc>
          <w:tcPr>
            <w:tcW w:w="998" w:type="dxa"/>
            <w:gridSpan w:val="2"/>
          </w:tcPr>
          <w:p w14:paraId="73AC48F0" w14:textId="77777777" w:rsidR="00F71F57" w:rsidRPr="00F94EB3" w:rsidRDefault="00F71F57" w:rsidP="009B4002">
            <w:pPr>
              <w:jc w:val="center"/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#</w:t>
            </w:r>
          </w:p>
        </w:tc>
      </w:tr>
      <w:tr w:rsidR="00F71F57" w:rsidRPr="00F94EB3" w14:paraId="5416690C" w14:textId="77777777" w:rsidTr="0019630D">
        <w:trPr>
          <w:cantSplit/>
          <w:trHeight w:val="314"/>
        </w:trPr>
        <w:tc>
          <w:tcPr>
            <w:tcW w:w="1831" w:type="dxa"/>
            <w:gridSpan w:val="2"/>
            <w:vMerge w:val="restart"/>
            <w:vAlign w:val="center"/>
          </w:tcPr>
          <w:p w14:paraId="7789C449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Reactor Theory</w:t>
            </w:r>
          </w:p>
        </w:tc>
        <w:tc>
          <w:tcPr>
            <w:tcW w:w="802" w:type="dxa"/>
          </w:tcPr>
          <w:p w14:paraId="7B3C198E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6</w:t>
            </w:r>
          </w:p>
        </w:tc>
        <w:tc>
          <w:tcPr>
            <w:tcW w:w="4963" w:type="dxa"/>
            <w:gridSpan w:val="2"/>
          </w:tcPr>
          <w:p w14:paraId="4BAD524C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1119" w:type="dxa"/>
            <w:gridSpan w:val="3"/>
            <w:shd w:val="clear" w:color="auto" w:fill="FFFFFF" w:themeFill="background1"/>
            <w:vAlign w:val="center"/>
          </w:tcPr>
          <w:p w14:paraId="533B153C" w14:textId="77777777" w:rsidR="00F71F57" w:rsidRPr="00F94EB3" w:rsidRDefault="00F71F57" w:rsidP="00AB36B8">
            <w:pPr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998" w:type="dxa"/>
            <w:gridSpan w:val="2"/>
          </w:tcPr>
          <w:p w14:paraId="1CAA80A8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</w:tr>
      <w:tr w:rsidR="00F71F57" w:rsidRPr="00F94EB3" w14:paraId="1E7FF6C1" w14:textId="77777777" w:rsidTr="0019630D">
        <w:trPr>
          <w:cantSplit/>
          <w:trHeight w:val="329"/>
        </w:trPr>
        <w:tc>
          <w:tcPr>
            <w:tcW w:w="1831" w:type="dxa"/>
            <w:gridSpan w:val="2"/>
            <w:vMerge/>
            <w:vAlign w:val="center"/>
          </w:tcPr>
          <w:p w14:paraId="7AC8DE27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802" w:type="dxa"/>
          </w:tcPr>
          <w:p w14:paraId="06FF747C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6</w:t>
            </w:r>
          </w:p>
        </w:tc>
        <w:tc>
          <w:tcPr>
            <w:tcW w:w="4963" w:type="dxa"/>
            <w:gridSpan w:val="2"/>
          </w:tcPr>
          <w:p w14:paraId="11246555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1119" w:type="dxa"/>
            <w:gridSpan w:val="3"/>
            <w:shd w:val="clear" w:color="auto" w:fill="FFFFFF" w:themeFill="background1"/>
            <w:vAlign w:val="center"/>
          </w:tcPr>
          <w:p w14:paraId="3C502EC4" w14:textId="77777777" w:rsidR="00F71F57" w:rsidRPr="00F94EB3" w:rsidRDefault="00F71F57" w:rsidP="00AB36B8">
            <w:pPr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998" w:type="dxa"/>
            <w:gridSpan w:val="2"/>
          </w:tcPr>
          <w:p w14:paraId="6B1EFA94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</w:tr>
      <w:tr w:rsidR="00F71F57" w:rsidRPr="00F94EB3" w14:paraId="1F2C3478" w14:textId="77777777" w:rsidTr="0019630D">
        <w:trPr>
          <w:cantSplit/>
          <w:trHeight w:val="329"/>
        </w:trPr>
        <w:tc>
          <w:tcPr>
            <w:tcW w:w="1831" w:type="dxa"/>
            <w:gridSpan w:val="2"/>
            <w:vMerge/>
            <w:vAlign w:val="center"/>
          </w:tcPr>
          <w:p w14:paraId="2E2A0EAD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802" w:type="dxa"/>
          </w:tcPr>
          <w:p w14:paraId="1E81BE0B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6</w:t>
            </w:r>
          </w:p>
        </w:tc>
        <w:tc>
          <w:tcPr>
            <w:tcW w:w="4963" w:type="dxa"/>
            <w:gridSpan w:val="2"/>
          </w:tcPr>
          <w:p w14:paraId="72647280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1119" w:type="dxa"/>
            <w:gridSpan w:val="3"/>
            <w:shd w:val="clear" w:color="auto" w:fill="FFFFFF" w:themeFill="background1"/>
            <w:vAlign w:val="center"/>
          </w:tcPr>
          <w:p w14:paraId="128995C8" w14:textId="77777777" w:rsidR="00F71F57" w:rsidRPr="00F94EB3" w:rsidRDefault="00F71F57" w:rsidP="00AB36B8">
            <w:pPr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998" w:type="dxa"/>
            <w:gridSpan w:val="2"/>
          </w:tcPr>
          <w:p w14:paraId="4343E81B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</w:tr>
      <w:tr w:rsidR="00F71F57" w:rsidRPr="00F94EB3" w14:paraId="13F8C80B" w14:textId="77777777" w:rsidTr="0019630D">
        <w:trPr>
          <w:cantSplit/>
          <w:trHeight w:val="343"/>
        </w:trPr>
        <w:tc>
          <w:tcPr>
            <w:tcW w:w="1831" w:type="dxa"/>
            <w:gridSpan w:val="2"/>
            <w:vMerge/>
            <w:vAlign w:val="center"/>
          </w:tcPr>
          <w:p w14:paraId="7DE59F34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5765" w:type="dxa"/>
            <w:gridSpan w:val="3"/>
          </w:tcPr>
          <w:p w14:paraId="6D199642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Subtotal</w:t>
            </w:r>
          </w:p>
        </w:tc>
        <w:tc>
          <w:tcPr>
            <w:tcW w:w="1119" w:type="dxa"/>
            <w:gridSpan w:val="3"/>
            <w:shd w:val="clear" w:color="auto" w:fill="FFFFFF" w:themeFill="background1"/>
            <w:vAlign w:val="center"/>
          </w:tcPr>
          <w:p w14:paraId="09A6524C" w14:textId="75F2F3CE" w:rsidR="00F71F57" w:rsidRPr="00F94EB3" w:rsidRDefault="00AB36B8" w:rsidP="00AB36B8">
            <w:pPr>
              <w:jc w:val="center"/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N/A</w:t>
            </w:r>
          </w:p>
        </w:tc>
        <w:tc>
          <w:tcPr>
            <w:tcW w:w="998" w:type="dxa"/>
            <w:gridSpan w:val="2"/>
          </w:tcPr>
          <w:p w14:paraId="4CAFEBE0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</w:tr>
      <w:tr w:rsidR="00F417F6" w:rsidRPr="00F94EB3" w14:paraId="34AA72E1" w14:textId="77777777" w:rsidTr="0019630D">
        <w:trPr>
          <w:cantSplit/>
          <w:trHeight w:val="314"/>
        </w:trPr>
        <w:tc>
          <w:tcPr>
            <w:tcW w:w="1831" w:type="dxa"/>
            <w:gridSpan w:val="2"/>
            <w:vMerge w:val="restart"/>
            <w:vAlign w:val="center"/>
          </w:tcPr>
          <w:p w14:paraId="4A1F1567" w14:textId="77777777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Thermodynamics</w:t>
            </w:r>
          </w:p>
        </w:tc>
        <w:tc>
          <w:tcPr>
            <w:tcW w:w="802" w:type="dxa"/>
          </w:tcPr>
          <w:p w14:paraId="2584EE3B" w14:textId="77777777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6</w:t>
            </w:r>
          </w:p>
        </w:tc>
        <w:tc>
          <w:tcPr>
            <w:tcW w:w="4963" w:type="dxa"/>
            <w:gridSpan w:val="2"/>
          </w:tcPr>
          <w:p w14:paraId="77B410CB" w14:textId="77777777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1119" w:type="dxa"/>
            <w:gridSpan w:val="3"/>
            <w:shd w:val="clear" w:color="auto" w:fill="FFFFFF" w:themeFill="background1"/>
            <w:vAlign w:val="center"/>
          </w:tcPr>
          <w:p w14:paraId="51F520E6" w14:textId="77777777" w:rsidR="00F417F6" w:rsidRPr="00F94EB3" w:rsidRDefault="00F417F6" w:rsidP="00AB36B8">
            <w:pPr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998" w:type="dxa"/>
            <w:gridSpan w:val="2"/>
          </w:tcPr>
          <w:p w14:paraId="43FBF9C9" w14:textId="77777777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</w:p>
        </w:tc>
      </w:tr>
      <w:tr w:rsidR="00F417F6" w:rsidRPr="00F94EB3" w14:paraId="6374CD14" w14:textId="77777777" w:rsidTr="0019630D">
        <w:trPr>
          <w:cantSplit/>
          <w:trHeight w:val="343"/>
        </w:trPr>
        <w:tc>
          <w:tcPr>
            <w:tcW w:w="1831" w:type="dxa"/>
            <w:gridSpan w:val="2"/>
            <w:vMerge/>
            <w:vAlign w:val="center"/>
          </w:tcPr>
          <w:p w14:paraId="0A05F9EF" w14:textId="77777777" w:rsidR="00F417F6" w:rsidRPr="00F94EB3" w:rsidRDefault="00F417F6" w:rsidP="009B4002">
            <w:pPr>
              <w:rPr>
                <w:rFonts w:cs="Arial"/>
                <w:szCs w:val="24"/>
              </w:rPr>
            </w:pPr>
          </w:p>
        </w:tc>
        <w:tc>
          <w:tcPr>
            <w:tcW w:w="802" w:type="dxa"/>
          </w:tcPr>
          <w:p w14:paraId="2251F149" w14:textId="77777777" w:rsidR="00F417F6" w:rsidRPr="00F94EB3" w:rsidRDefault="00F417F6" w:rsidP="009B4002">
            <w:pPr>
              <w:rPr>
                <w:rFonts w:cs="Arial"/>
                <w:szCs w:val="24"/>
              </w:rPr>
            </w:pPr>
            <w:r w:rsidRPr="00F94EB3">
              <w:rPr>
                <w:rFonts w:cs="Arial"/>
                <w:szCs w:val="24"/>
              </w:rPr>
              <w:t>6</w:t>
            </w:r>
          </w:p>
        </w:tc>
        <w:tc>
          <w:tcPr>
            <w:tcW w:w="4963" w:type="dxa"/>
            <w:gridSpan w:val="2"/>
          </w:tcPr>
          <w:p w14:paraId="3CA23E7C" w14:textId="77777777" w:rsidR="00F417F6" w:rsidRPr="00F94EB3" w:rsidRDefault="00F417F6" w:rsidP="009B4002">
            <w:pPr>
              <w:rPr>
                <w:rFonts w:cs="Arial"/>
                <w:szCs w:val="24"/>
              </w:rPr>
            </w:pPr>
          </w:p>
        </w:tc>
        <w:tc>
          <w:tcPr>
            <w:tcW w:w="1119" w:type="dxa"/>
            <w:gridSpan w:val="3"/>
            <w:shd w:val="clear" w:color="auto" w:fill="FFFFFF" w:themeFill="background1"/>
            <w:vAlign w:val="center"/>
          </w:tcPr>
          <w:p w14:paraId="3743E108" w14:textId="77777777" w:rsidR="00F417F6" w:rsidRPr="00F94EB3" w:rsidRDefault="00F417F6" w:rsidP="00AB36B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998" w:type="dxa"/>
            <w:gridSpan w:val="2"/>
          </w:tcPr>
          <w:p w14:paraId="421CBC69" w14:textId="77777777" w:rsidR="00F417F6" w:rsidRPr="00F94EB3" w:rsidRDefault="00F417F6" w:rsidP="009B4002">
            <w:pPr>
              <w:rPr>
                <w:rFonts w:cs="Arial"/>
                <w:szCs w:val="24"/>
              </w:rPr>
            </w:pPr>
          </w:p>
        </w:tc>
      </w:tr>
      <w:tr w:rsidR="00F417F6" w:rsidRPr="00F94EB3" w14:paraId="6E286ED5" w14:textId="77777777" w:rsidTr="0019630D">
        <w:trPr>
          <w:cantSplit/>
          <w:trHeight w:val="343"/>
        </w:trPr>
        <w:tc>
          <w:tcPr>
            <w:tcW w:w="1831" w:type="dxa"/>
            <w:gridSpan w:val="2"/>
            <w:vMerge/>
            <w:vAlign w:val="center"/>
          </w:tcPr>
          <w:p w14:paraId="12EC564E" w14:textId="77777777" w:rsidR="00F417F6" w:rsidRPr="00F94EB3" w:rsidRDefault="00F417F6" w:rsidP="009B4002">
            <w:pPr>
              <w:rPr>
                <w:rFonts w:cs="Arial"/>
                <w:szCs w:val="24"/>
              </w:rPr>
            </w:pPr>
          </w:p>
        </w:tc>
        <w:tc>
          <w:tcPr>
            <w:tcW w:w="802" w:type="dxa"/>
          </w:tcPr>
          <w:p w14:paraId="0FB7A03E" w14:textId="77777777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6</w:t>
            </w:r>
          </w:p>
        </w:tc>
        <w:tc>
          <w:tcPr>
            <w:tcW w:w="4963" w:type="dxa"/>
            <w:gridSpan w:val="2"/>
          </w:tcPr>
          <w:p w14:paraId="128B1CF4" w14:textId="77777777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1119" w:type="dxa"/>
            <w:gridSpan w:val="3"/>
            <w:shd w:val="clear" w:color="auto" w:fill="FFFFFF" w:themeFill="background1"/>
            <w:vAlign w:val="center"/>
          </w:tcPr>
          <w:p w14:paraId="7DE2797B" w14:textId="77777777" w:rsidR="00F417F6" w:rsidRPr="00F94EB3" w:rsidRDefault="00F417F6" w:rsidP="00AB36B8">
            <w:pPr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998" w:type="dxa"/>
            <w:gridSpan w:val="2"/>
          </w:tcPr>
          <w:p w14:paraId="745B5067" w14:textId="77777777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</w:p>
        </w:tc>
      </w:tr>
      <w:tr w:rsidR="00F417F6" w:rsidRPr="00F94EB3" w14:paraId="5C5C86F4" w14:textId="77777777" w:rsidTr="0019630D">
        <w:trPr>
          <w:cantSplit/>
          <w:trHeight w:val="329"/>
        </w:trPr>
        <w:tc>
          <w:tcPr>
            <w:tcW w:w="1831" w:type="dxa"/>
            <w:gridSpan w:val="2"/>
            <w:vMerge/>
            <w:tcBorders>
              <w:bottom w:val="single" w:sz="6" w:space="0" w:color="000000"/>
            </w:tcBorders>
            <w:vAlign w:val="center"/>
          </w:tcPr>
          <w:p w14:paraId="35CD462F" w14:textId="77777777" w:rsidR="00F417F6" w:rsidRPr="00F94EB3" w:rsidRDefault="00F417F6" w:rsidP="009B4002">
            <w:pPr>
              <w:rPr>
                <w:rFonts w:cs="Arial"/>
                <w:szCs w:val="24"/>
              </w:rPr>
            </w:pPr>
          </w:p>
        </w:tc>
        <w:tc>
          <w:tcPr>
            <w:tcW w:w="5765" w:type="dxa"/>
            <w:gridSpan w:val="3"/>
            <w:tcBorders>
              <w:bottom w:val="single" w:sz="6" w:space="0" w:color="000000"/>
            </w:tcBorders>
          </w:tcPr>
          <w:p w14:paraId="693B76C4" w14:textId="11102798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Subtotal</w:t>
            </w:r>
          </w:p>
        </w:tc>
        <w:tc>
          <w:tcPr>
            <w:tcW w:w="1119" w:type="dxa"/>
            <w:gridSpan w:val="3"/>
            <w:tcBorders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29482521" w14:textId="0C19C889" w:rsidR="00F417F6" w:rsidRPr="00F94EB3" w:rsidRDefault="00AB36B8" w:rsidP="00AB36B8">
            <w:pPr>
              <w:jc w:val="center"/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N/A</w:t>
            </w:r>
          </w:p>
        </w:tc>
        <w:tc>
          <w:tcPr>
            <w:tcW w:w="998" w:type="dxa"/>
            <w:gridSpan w:val="2"/>
            <w:tcBorders>
              <w:bottom w:val="single" w:sz="6" w:space="0" w:color="000000"/>
            </w:tcBorders>
          </w:tcPr>
          <w:p w14:paraId="4FC53A5B" w14:textId="77777777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</w:p>
        </w:tc>
      </w:tr>
      <w:tr w:rsidR="00873236" w:rsidRPr="00F94EB3" w14:paraId="6907EF9F" w14:textId="77777777" w:rsidTr="0019630D">
        <w:trPr>
          <w:cantSplit/>
          <w:trHeight w:val="615"/>
        </w:trPr>
        <w:tc>
          <w:tcPr>
            <w:tcW w:w="7596" w:type="dxa"/>
            <w:gridSpan w:val="5"/>
            <w:tcBorders>
              <w:top w:val="single" w:sz="6" w:space="0" w:color="000000"/>
              <w:bottom w:val="double" w:sz="4" w:space="0" w:color="000000"/>
            </w:tcBorders>
            <w:vAlign w:val="center"/>
          </w:tcPr>
          <w:p w14:paraId="53084F35" w14:textId="118A6D64" w:rsidR="00873236" w:rsidRPr="00F94EB3" w:rsidRDefault="00873236" w:rsidP="009B4002">
            <w:pPr>
              <w:jc w:val="center"/>
              <w:rPr>
                <w:rFonts w:cs="Arial"/>
                <w:b/>
                <w:sz w:val="20"/>
                <w:szCs w:val="24"/>
              </w:rPr>
            </w:pPr>
            <w:r w:rsidRPr="00F94EB3">
              <w:rPr>
                <w:rFonts w:cs="Arial"/>
                <w:b/>
                <w:sz w:val="20"/>
                <w:szCs w:val="24"/>
              </w:rPr>
              <w:t>Tier 4 Point Total</w:t>
            </w:r>
          </w:p>
        </w:tc>
        <w:tc>
          <w:tcPr>
            <w:tcW w:w="1119" w:type="dxa"/>
            <w:gridSpan w:val="3"/>
            <w:tcBorders>
              <w:top w:val="single" w:sz="6" w:space="0" w:color="000000"/>
              <w:bottom w:val="double" w:sz="4" w:space="0" w:color="000000"/>
            </w:tcBorders>
            <w:shd w:val="clear" w:color="auto" w:fill="FFFFFF" w:themeFill="background1"/>
          </w:tcPr>
          <w:p w14:paraId="00D37A0D" w14:textId="77777777" w:rsidR="00873236" w:rsidRPr="00F94EB3" w:rsidRDefault="00873236" w:rsidP="009B4002">
            <w:pPr>
              <w:rPr>
                <w:rFonts w:cs="Arial"/>
                <w:b/>
                <w:sz w:val="20"/>
                <w:szCs w:val="24"/>
              </w:rPr>
            </w:pPr>
          </w:p>
        </w:tc>
        <w:tc>
          <w:tcPr>
            <w:tcW w:w="998" w:type="dxa"/>
            <w:gridSpan w:val="2"/>
            <w:tcBorders>
              <w:top w:val="single" w:sz="6" w:space="0" w:color="000000"/>
              <w:bottom w:val="double" w:sz="4" w:space="0" w:color="000000"/>
            </w:tcBorders>
            <w:vAlign w:val="center"/>
          </w:tcPr>
          <w:p w14:paraId="4BFDF760" w14:textId="08836C47" w:rsidR="00873236" w:rsidRPr="00F94EB3" w:rsidRDefault="00873236" w:rsidP="009B4002">
            <w:pPr>
              <w:jc w:val="center"/>
              <w:rPr>
                <w:rFonts w:cs="Arial"/>
                <w:b/>
                <w:sz w:val="20"/>
                <w:szCs w:val="24"/>
              </w:rPr>
            </w:pPr>
            <w:r w:rsidRPr="00F94EB3">
              <w:rPr>
                <w:rFonts w:cs="Arial"/>
                <w:b/>
                <w:sz w:val="20"/>
                <w:szCs w:val="24"/>
              </w:rPr>
              <w:t>6</w:t>
            </w:r>
          </w:p>
        </w:tc>
      </w:tr>
    </w:tbl>
    <w:p w14:paraId="753F4E78" w14:textId="77777777" w:rsidR="00B53BC0" w:rsidRPr="00F94EB3" w:rsidRDefault="00B53BC0" w:rsidP="00062595">
      <w:pPr>
        <w:tabs>
          <w:tab w:val="left" w:pos="4500"/>
        </w:tabs>
        <w:jc w:val="both"/>
        <w:rPr>
          <w:rFonts w:cs="Arial"/>
          <w:color w:val="auto"/>
        </w:rPr>
      </w:pPr>
    </w:p>
    <w:p w14:paraId="386BAD51" w14:textId="196B325F" w:rsidR="009B4002" w:rsidRPr="00F94EB3" w:rsidRDefault="005C75A3" w:rsidP="005C75A3">
      <w:pPr>
        <w:spacing w:after="240"/>
        <w:rPr>
          <w:rFonts w:cs="Arial"/>
          <w:color w:val="auto"/>
        </w:rPr>
      </w:pPr>
      <w:r w:rsidRPr="00F94EB3">
        <w:rPr>
          <w:rFonts w:cs="Arial"/>
          <w:color w:val="auto"/>
        </w:rPr>
        <w:br w:type="page"/>
      </w:r>
    </w:p>
    <w:p w14:paraId="1C6C2009" w14:textId="050FBAE1" w:rsidR="00F0290D" w:rsidRPr="00F94EB3" w:rsidRDefault="00F16CB7" w:rsidP="00DD6EEC">
      <w:pPr>
        <w:pStyle w:val="Heading3"/>
        <w:numPr>
          <w:ilvl w:val="0"/>
          <w:numId w:val="0"/>
        </w:numPr>
        <w:spacing w:after="220"/>
        <w:rPr>
          <w:rFonts w:ascii="Arial" w:hAnsi="Arial" w:cs="Arial"/>
        </w:rPr>
      </w:pPr>
      <w:r w:rsidRPr="00F94EB3">
        <w:rPr>
          <w:rFonts w:ascii="Arial" w:hAnsi="Arial" w:cs="Arial"/>
        </w:rPr>
        <w:lastRenderedPageBreak/>
        <w:t xml:space="preserve">Form </w:t>
      </w:r>
      <w:r w:rsidR="007B6117" w:rsidRPr="00F94EB3">
        <w:rPr>
          <w:rFonts w:ascii="Arial" w:hAnsi="Arial" w:cs="Arial"/>
        </w:rPr>
        <w:t>4.1</w:t>
      </w:r>
      <w:r w:rsidRPr="00F94EB3">
        <w:rPr>
          <w:rFonts w:ascii="Arial" w:hAnsi="Arial" w:cs="Arial"/>
        </w:rPr>
        <w:t>-</w:t>
      </w:r>
      <w:r w:rsidR="001A3CF5" w:rsidRPr="00F94EB3">
        <w:rPr>
          <w:rFonts w:ascii="Arial" w:hAnsi="Arial" w:cs="Arial"/>
        </w:rPr>
        <w:t>1</w:t>
      </w:r>
      <w:r w:rsidRPr="00F94EB3">
        <w:rPr>
          <w:rFonts w:ascii="Arial" w:hAnsi="Arial" w:cs="Arial"/>
        </w:rPr>
        <w:t xml:space="preserve"> </w:t>
      </w:r>
      <w:r w:rsidR="001A3CF5" w:rsidRPr="00F94EB3">
        <w:rPr>
          <w:rFonts w:ascii="Arial" w:hAnsi="Arial" w:cs="Arial"/>
        </w:rPr>
        <w:t xml:space="preserve">Record of Rejected </w:t>
      </w:r>
      <w:r w:rsidR="005C1267" w:rsidRPr="00F94EB3">
        <w:rPr>
          <w:rFonts w:ascii="Arial" w:hAnsi="Arial" w:cs="Arial"/>
        </w:rPr>
        <w:t>Knowledge and Abilities</w:t>
      </w:r>
    </w:p>
    <w:p w14:paraId="3DCEAA89" w14:textId="051FE56A" w:rsidR="00912A34" w:rsidRPr="00F94EB3" w:rsidRDefault="00912A34" w:rsidP="00DD6EEC">
      <w:pPr>
        <w:spacing w:after="220"/>
        <w:rPr>
          <w:rFonts w:cs="Arial"/>
        </w:rPr>
      </w:pPr>
      <w:r w:rsidRPr="00F94EB3">
        <w:rPr>
          <w:rFonts w:cs="Arial"/>
        </w:rPr>
        <w:t xml:space="preserve">Refer to </w:t>
      </w:r>
      <w:r w:rsidR="00F55610" w:rsidRPr="00F94EB3">
        <w:rPr>
          <w:rFonts w:cs="Arial"/>
        </w:rPr>
        <w:t>Examination Standard (</w:t>
      </w:r>
      <w:r w:rsidRPr="00F94EB3">
        <w:rPr>
          <w:rFonts w:cs="Arial"/>
        </w:rPr>
        <w:t>ES</w:t>
      </w:r>
      <w:r w:rsidR="00F55610" w:rsidRPr="00F94EB3">
        <w:rPr>
          <w:rFonts w:cs="Arial"/>
        </w:rPr>
        <w:t>)</w:t>
      </w:r>
      <w:r w:rsidR="005033C4" w:rsidRPr="00F94EB3">
        <w:rPr>
          <w:rFonts w:cs="Arial"/>
        </w:rPr>
        <w:t>-</w:t>
      </w:r>
      <w:r w:rsidRPr="00F94EB3">
        <w:rPr>
          <w:rFonts w:cs="Arial"/>
        </w:rPr>
        <w:t>4.2, “</w:t>
      </w:r>
      <w:r w:rsidR="005033C4" w:rsidRPr="00F94EB3">
        <w:rPr>
          <w:rFonts w:cs="Arial"/>
        </w:rPr>
        <w:t>Developing</w:t>
      </w:r>
      <w:r w:rsidRPr="00F94EB3">
        <w:rPr>
          <w:rFonts w:cs="Arial"/>
        </w:rPr>
        <w:t xml:space="preserve"> Written Examination</w:t>
      </w:r>
      <w:r w:rsidR="005033C4" w:rsidRPr="00F94EB3">
        <w:rPr>
          <w:rFonts w:cs="Arial"/>
        </w:rPr>
        <w:t>s</w:t>
      </w:r>
      <w:r w:rsidRPr="00F94EB3">
        <w:rPr>
          <w:rFonts w:cs="Arial"/>
        </w:rPr>
        <w:t>,” Section</w:t>
      </w:r>
      <w:r w:rsidR="00F55610" w:rsidRPr="00F94EB3">
        <w:rPr>
          <w:rFonts w:cs="Arial"/>
        </w:rPr>
        <w:t> </w:t>
      </w:r>
      <w:r w:rsidRPr="00F94EB3">
        <w:rPr>
          <w:rFonts w:cs="Arial"/>
        </w:rPr>
        <w:t>B.3</w:t>
      </w:r>
      <w:r w:rsidR="005033C4" w:rsidRPr="00F94EB3">
        <w:rPr>
          <w:rFonts w:cs="Arial"/>
        </w:rPr>
        <w:t>,</w:t>
      </w:r>
      <w:r w:rsidRPr="00F94EB3">
        <w:rPr>
          <w:rFonts w:cs="Arial"/>
        </w:rPr>
        <w:t xml:space="preserve"> for deviations from the approved written examination outline.</w:t>
      </w:r>
    </w:p>
    <w:tbl>
      <w:tblPr>
        <w:tblW w:w="9360" w:type="dxa"/>
        <w:tblInd w:w="9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91" w:type="dxa"/>
          <w:right w:w="91" w:type="dxa"/>
        </w:tblCellMar>
        <w:tblLook w:val="0000" w:firstRow="0" w:lastRow="0" w:firstColumn="0" w:lastColumn="0" w:noHBand="0" w:noVBand="0"/>
      </w:tblPr>
      <w:tblGrid>
        <w:gridCol w:w="1326"/>
        <w:gridCol w:w="1824"/>
        <w:gridCol w:w="6210"/>
      </w:tblGrid>
      <w:tr w:rsidR="002E4705" w:rsidRPr="00F94EB3" w14:paraId="66A648D9" w14:textId="77777777" w:rsidTr="007E193C">
        <w:trPr>
          <w:cantSplit/>
        </w:trPr>
        <w:tc>
          <w:tcPr>
            <w:tcW w:w="1326" w:type="dxa"/>
          </w:tcPr>
          <w:p w14:paraId="48E3EC5A" w14:textId="77777777" w:rsidR="002E4705" w:rsidRPr="00F94EB3" w:rsidRDefault="002E4705" w:rsidP="007E193C">
            <w:pPr>
              <w:widowControl w:val="0"/>
              <w:autoSpaceDE w:val="0"/>
              <w:autoSpaceDN w:val="0"/>
              <w:adjustRightInd w:val="0"/>
              <w:spacing w:before="141"/>
              <w:jc w:val="center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F94EB3">
              <w:rPr>
                <w:rFonts w:eastAsia="Times New Roman" w:cs="Arial"/>
                <w:color w:val="auto"/>
              </w:rPr>
              <w:t>Tier/Group</w:t>
            </w:r>
          </w:p>
        </w:tc>
        <w:tc>
          <w:tcPr>
            <w:tcW w:w="1824" w:type="dxa"/>
            <w:vAlign w:val="center"/>
          </w:tcPr>
          <w:p w14:paraId="6AEF221E" w14:textId="77777777" w:rsidR="002E4705" w:rsidRPr="00F94EB3" w:rsidRDefault="002E4705" w:rsidP="007E193C">
            <w:pPr>
              <w:widowControl w:val="0"/>
              <w:autoSpaceDE w:val="0"/>
              <w:autoSpaceDN w:val="0"/>
              <w:adjustRightInd w:val="0"/>
              <w:spacing w:before="141"/>
              <w:jc w:val="center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F94EB3">
              <w:rPr>
                <w:rFonts w:eastAsia="Times New Roman" w:cs="Arial"/>
                <w:color w:val="auto"/>
              </w:rPr>
              <w:t>Randomly Selected K/A</w:t>
            </w:r>
          </w:p>
        </w:tc>
        <w:tc>
          <w:tcPr>
            <w:tcW w:w="6210" w:type="dxa"/>
          </w:tcPr>
          <w:p w14:paraId="72FCC88A" w14:textId="77777777" w:rsidR="002E4705" w:rsidRPr="00F94EB3" w:rsidRDefault="002E4705" w:rsidP="007E193C">
            <w:pPr>
              <w:widowControl w:val="0"/>
              <w:autoSpaceDE w:val="0"/>
              <w:autoSpaceDN w:val="0"/>
              <w:adjustRightInd w:val="0"/>
              <w:spacing w:before="141"/>
              <w:jc w:val="center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F94EB3">
              <w:rPr>
                <w:rFonts w:eastAsia="Times New Roman" w:cs="Arial"/>
                <w:color w:val="auto"/>
              </w:rPr>
              <w:t>Reason for Rejection</w:t>
            </w:r>
          </w:p>
        </w:tc>
      </w:tr>
      <w:tr w:rsidR="002E4705" w:rsidRPr="00F94EB3" w14:paraId="3AD246B1" w14:textId="77777777" w:rsidTr="00F36EA2">
        <w:trPr>
          <w:cantSplit/>
        </w:trPr>
        <w:tc>
          <w:tcPr>
            <w:tcW w:w="1326" w:type="dxa"/>
          </w:tcPr>
          <w:p w14:paraId="14458A45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AD63FF3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186020AD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6D23B9E6" w14:textId="77777777" w:rsidTr="00F36EA2">
        <w:trPr>
          <w:cantSplit/>
        </w:trPr>
        <w:tc>
          <w:tcPr>
            <w:tcW w:w="1326" w:type="dxa"/>
          </w:tcPr>
          <w:p w14:paraId="2FEED6D5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78B47DBF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3F48F675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59DF64CF" w14:textId="77777777" w:rsidTr="00F36EA2">
        <w:trPr>
          <w:cantSplit/>
        </w:trPr>
        <w:tc>
          <w:tcPr>
            <w:tcW w:w="1326" w:type="dxa"/>
          </w:tcPr>
          <w:p w14:paraId="0E9F8CC4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9E7F760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7309CBE1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1680195C" w14:textId="77777777" w:rsidTr="00F36EA2">
        <w:trPr>
          <w:cantSplit/>
        </w:trPr>
        <w:tc>
          <w:tcPr>
            <w:tcW w:w="1326" w:type="dxa"/>
          </w:tcPr>
          <w:p w14:paraId="6A2B2C98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55AA36E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513C6F21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4BF75BD7" w14:textId="77777777" w:rsidTr="00F36EA2">
        <w:trPr>
          <w:cantSplit/>
        </w:trPr>
        <w:tc>
          <w:tcPr>
            <w:tcW w:w="1326" w:type="dxa"/>
          </w:tcPr>
          <w:p w14:paraId="4B59A621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947134F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46BC96F0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1FD78083" w14:textId="77777777" w:rsidTr="00F36EA2">
        <w:trPr>
          <w:cantSplit/>
        </w:trPr>
        <w:tc>
          <w:tcPr>
            <w:tcW w:w="1326" w:type="dxa"/>
          </w:tcPr>
          <w:p w14:paraId="6B8B1B19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529B7FAC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327DD169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77BDDF41" w14:textId="77777777" w:rsidTr="00F36EA2">
        <w:trPr>
          <w:cantSplit/>
        </w:trPr>
        <w:tc>
          <w:tcPr>
            <w:tcW w:w="1326" w:type="dxa"/>
          </w:tcPr>
          <w:p w14:paraId="2969F37D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60AECA57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2C9553D5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23018F79" w14:textId="77777777" w:rsidTr="00F36EA2">
        <w:trPr>
          <w:cantSplit/>
        </w:trPr>
        <w:tc>
          <w:tcPr>
            <w:tcW w:w="1326" w:type="dxa"/>
          </w:tcPr>
          <w:p w14:paraId="4A2AA864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618ACDD5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2507457D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679108C5" w14:textId="77777777" w:rsidTr="00F36EA2">
        <w:trPr>
          <w:cantSplit/>
        </w:trPr>
        <w:tc>
          <w:tcPr>
            <w:tcW w:w="1326" w:type="dxa"/>
          </w:tcPr>
          <w:p w14:paraId="0DE9DE3E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5FFF965C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6B383D35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7795C056" w14:textId="77777777" w:rsidTr="00F36EA2">
        <w:trPr>
          <w:cantSplit/>
        </w:trPr>
        <w:tc>
          <w:tcPr>
            <w:tcW w:w="1326" w:type="dxa"/>
          </w:tcPr>
          <w:p w14:paraId="420A6AC6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24AEF56A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6709A1EC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1FFE5EAF" w14:textId="77777777" w:rsidTr="00F36EA2">
        <w:trPr>
          <w:cantSplit/>
        </w:trPr>
        <w:tc>
          <w:tcPr>
            <w:tcW w:w="1326" w:type="dxa"/>
          </w:tcPr>
          <w:p w14:paraId="470088C5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7A8BCC33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6025AA2D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00FA99E6" w14:textId="77777777" w:rsidTr="00F36EA2">
        <w:trPr>
          <w:cantSplit/>
        </w:trPr>
        <w:tc>
          <w:tcPr>
            <w:tcW w:w="1326" w:type="dxa"/>
          </w:tcPr>
          <w:p w14:paraId="7C832D59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F6F9E00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080D4AC8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53AF57A6" w14:textId="77777777" w:rsidTr="00F36EA2">
        <w:trPr>
          <w:cantSplit/>
        </w:trPr>
        <w:tc>
          <w:tcPr>
            <w:tcW w:w="1326" w:type="dxa"/>
          </w:tcPr>
          <w:p w14:paraId="28EECBB9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6C0A3067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5DEFCD99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5F982742" w14:textId="77777777" w:rsidTr="00F36EA2">
        <w:trPr>
          <w:cantSplit/>
        </w:trPr>
        <w:tc>
          <w:tcPr>
            <w:tcW w:w="1326" w:type="dxa"/>
          </w:tcPr>
          <w:p w14:paraId="08C258D2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22D617C7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0A5AFC92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67AA8D8B" w14:textId="77777777" w:rsidTr="00F36EA2">
        <w:trPr>
          <w:cantSplit/>
        </w:trPr>
        <w:tc>
          <w:tcPr>
            <w:tcW w:w="1326" w:type="dxa"/>
          </w:tcPr>
          <w:p w14:paraId="6B26EDFC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F84C2AC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332D3081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0B19A43B" w14:textId="77777777" w:rsidTr="00F36EA2">
        <w:trPr>
          <w:cantSplit/>
        </w:trPr>
        <w:tc>
          <w:tcPr>
            <w:tcW w:w="1326" w:type="dxa"/>
          </w:tcPr>
          <w:p w14:paraId="1504EEAE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7945533D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739736AE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4DADCB3D" w14:textId="77777777" w:rsidTr="00F36EA2">
        <w:trPr>
          <w:cantSplit/>
        </w:trPr>
        <w:tc>
          <w:tcPr>
            <w:tcW w:w="1326" w:type="dxa"/>
          </w:tcPr>
          <w:p w14:paraId="71BE1803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24AC2E37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7C75C905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3D559EE3" w14:textId="77777777" w:rsidTr="00F36EA2">
        <w:trPr>
          <w:cantSplit/>
        </w:trPr>
        <w:tc>
          <w:tcPr>
            <w:tcW w:w="1326" w:type="dxa"/>
          </w:tcPr>
          <w:p w14:paraId="1F5AB7E8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764E0377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29E7D14F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032B9702" w14:textId="77777777" w:rsidTr="00F36EA2">
        <w:trPr>
          <w:cantSplit/>
        </w:trPr>
        <w:tc>
          <w:tcPr>
            <w:tcW w:w="1326" w:type="dxa"/>
          </w:tcPr>
          <w:p w14:paraId="18BD467B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30459242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7808C2F1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76103912" w14:textId="77777777" w:rsidTr="00F36EA2">
        <w:trPr>
          <w:cantSplit/>
        </w:trPr>
        <w:tc>
          <w:tcPr>
            <w:tcW w:w="1326" w:type="dxa"/>
          </w:tcPr>
          <w:p w14:paraId="3A4CDA27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3159ED60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61F4593C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7FA9FC2C" w14:textId="77777777" w:rsidTr="00F36EA2">
        <w:trPr>
          <w:cantSplit/>
        </w:trPr>
        <w:tc>
          <w:tcPr>
            <w:tcW w:w="1326" w:type="dxa"/>
          </w:tcPr>
          <w:p w14:paraId="676A656B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77C199B4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59327471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4B96E3E5" w14:textId="77777777" w:rsidTr="00F36EA2">
        <w:trPr>
          <w:cantSplit/>
        </w:trPr>
        <w:tc>
          <w:tcPr>
            <w:tcW w:w="1326" w:type="dxa"/>
          </w:tcPr>
          <w:p w14:paraId="373C1E1E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85C41BD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2652A529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6F409EC0" w14:textId="77777777" w:rsidTr="00F36EA2">
        <w:trPr>
          <w:cantSplit/>
        </w:trPr>
        <w:tc>
          <w:tcPr>
            <w:tcW w:w="1326" w:type="dxa"/>
          </w:tcPr>
          <w:p w14:paraId="76B1A566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82338C3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1A454A50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1BF10267" w14:textId="77777777" w:rsidTr="00F36EA2">
        <w:trPr>
          <w:cantSplit/>
        </w:trPr>
        <w:tc>
          <w:tcPr>
            <w:tcW w:w="1326" w:type="dxa"/>
          </w:tcPr>
          <w:p w14:paraId="1D1714BA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982E97B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4E43D937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07806E6B" w14:textId="77777777" w:rsidTr="00F36EA2">
        <w:trPr>
          <w:cantSplit/>
        </w:trPr>
        <w:tc>
          <w:tcPr>
            <w:tcW w:w="1326" w:type="dxa"/>
          </w:tcPr>
          <w:p w14:paraId="07F5E0B8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7EBAA844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59D62619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</w:tbl>
    <w:p w14:paraId="4CAE8494" w14:textId="0C4D8FF9" w:rsidR="00F0290D" w:rsidRPr="00F94EB3" w:rsidRDefault="00F0290D">
      <w:pPr>
        <w:spacing w:after="240"/>
        <w:rPr>
          <w:rFonts w:eastAsiaTheme="majorEastAsia" w:cs="Arial"/>
          <w:b/>
          <w:szCs w:val="24"/>
        </w:rPr>
      </w:pPr>
    </w:p>
    <w:sectPr w:rsidR="00F0290D" w:rsidRPr="00F94EB3" w:rsidSect="00AD4E35">
      <w:footerReference w:type="first" r:id="rId13"/>
      <w:type w:val="oddPage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20E897" w14:textId="77777777" w:rsidR="00623F8E" w:rsidRDefault="00623F8E" w:rsidP="00645ADC">
      <w:r>
        <w:separator/>
      </w:r>
    </w:p>
  </w:endnote>
  <w:endnote w:type="continuationSeparator" w:id="0">
    <w:p w14:paraId="784803B7" w14:textId="77777777" w:rsidR="00623F8E" w:rsidRDefault="00623F8E" w:rsidP="00645ADC">
      <w:r>
        <w:continuationSeparator/>
      </w:r>
    </w:p>
  </w:endnote>
  <w:endnote w:type="continuationNotice" w:id="1">
    <w:p w14:paraId="4D69874F" w14:textId="77777777" w:rsidR="00623F8E" w:rsidRDefault="00623F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a Lisa Recut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88BCA4" w14:textId="3412EB19" w:rsidR="00FA5816" w:rsidRPr="00AD4E35" w:rsidRDefault="00FA5816" w:rsidP="00AD4E35">
    <w:pPr>
      <w:pStyle w:val="Footer"/>
      <w:jc w:val="center"/>
      <w:rPr>
        <w:rFonts w:cs="Arial"/>
      </w:rPr>
    </w:pPr>
    <w:r w:rsidRPr="0049773A">
      <w:rPr>
        <w:rFonts w:cs="Arial"/>
      </w:rPr>
      <w:t xml:space="preserve">ES-4.1, Page </w:t>
    </w:r>
    <w:r w:rsidRPr="0049773A">
      <w:rPr>
        <w:rFonts w:cs="Arial"/>
      </w:rPr>
      <w:fldChar w:fldCharType="begin"/>
    </w:r>
    <w:r w:rsidRPr="0049773A">
      <w:rPr>
        <w:rFonts w:cs="Arial"/>
      </w:rPr>
      <w:instrText xml:space="preserve"> PAGE   \* MERGEFORMAT </w:instrText>
    </w:r>
    <w:r w:rsidRPr="0049773A">
      <w:rPr>
        <w:rFonts w:cs="Arial"/>
      </w:rPr>
      <w:fldChar w:fldCharType="separate"/>
    </w:r>
    <w:r w:rsidRPr="0049773A">
      <w:rPr>
        <w:rFonts w:cs="Arial"/>
      </w:rPr>
      <w:t>1</w:t>
    </w:r>
    <w:r w:rsidRPr="0049773A">
      <w:rPr>
        <w:rFonts w:cs="Arial"/>
      </w:rPr>
      <w:fldChar w:fldCharType="end"/>
    </w:r>
    <w:r w:rsidRPr="0049773A">
      <w:rPr>
        <w:rFonts w:cs="Arial"/>
      </w:rPr>
      <w:t xml:space="preserve"> of 2</w:t>
    </w:r>
    <w:r>
      <w:rPr>
        <w:rFonts w:cs="Arial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64001F" w14:textId="77777777" w:rsidR="00623F8E" w:rsidRDefault="00623F8E" w:rsidP="00645ADC">
      <w:r>
        <w:separator/>
      </w:r>
    </w:p>
  </w:footnote>
  <w:footnote w:type="continuationSeparator" w:id="0">
    <w:p w14:paraId="42EC5891" w14:textId="77777777" w:rsidR="00623F8E" w:rsidRDefault="00623F8E" w:rsidP="00645ADC">
      <w:r>
        <w:continuationSeparator/>
      </w:r>
    </w:p>
  </w:footnote>
  <w:footnote w:type="continuationNotice" w:id="1">
    <w:p w14:paraId="4776C98B" w14:textId="77777777" w:rsidR="00623F8E" w:rsidRDefault="00623F8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C02FEA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B164D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7CDEE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BCEBE5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BB23D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992741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3E7A2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ECE9D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2478F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6245FE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0"/>
    <w:lvl w:ilvl="0">
      <w:start w:val="1"/>
      <w:numFmt w:val="upperLetter"/>
      <w:lvlText w:val="%1."/>
      <w:lvlJc w:val="left"/>
    </w:lvl>
    <w:lvl w:ilvl="1">
      <w:start w:val="1"/>
      <w:numFmt w:val="upperLetter"/>
      <w:lvlText w:val="%2."/>
      <w:lvlJc w:val="left"/>
    </w:lvl>
    <w:lvl w:ilvl="2">
      <w:start w:val="1"/>
      <w:numFmt w:val="upperLetter"/>
      <w:lvlText w:val="%3."/>
      <w:lvlJc w:val="left"/>
    </w:lvl>
    <w:lvl w:ilvl="3">
      <w:start w:val="1"/>
      <w:numFmt w:val="upperLetter"/>
      <w:lvlText w:val="%4."/>
      <w:lvlJc w:val="left"/>
    </w:lvl>
    <w:lvl w:ilvl="4">
      <w:start w:val="1"/>
      <w:numFmt w:val="lowerLetter"/>
      <w:pStyle w:val="Level5"/>
      <w:lvlText w:val="%5."/>
      <w:lvlJc w:val="left"/>
    </w:lvl>
    <w:lvl w:ilvl="5">
      <w:start w:val="1"/>
      <w:numFmt w:val="upperLetter"/>
      <w:lvlText w:val="%6."/>
      <w:lvlJc w:val="left"/>
    </w:lvl>
    <w:lvl w:ilvl="6">
      <w:start w:val="1"/>
      <w:numFmt w:val="upperLetter"/>
      <w:lvlText w:val="%7."/>
      <w:lvlJc w:val="left"/>
    </w:lvl>
    <w:lvl w:ilvl="7">
      <w:start w:val="1"/>
      <w:numFmt w:val="upperLetter"/>
      <w:lvlText w:val="%8.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0000008"/>
    <w:multiLevelType w:val="hybridMultilevel"/>
    <w:tmpl w:val="00000000"/>
    <w:name w:val="AutoList7"/>
    <w:lvl w:ilvl="0" w:tplc="943C3096">
      <w:start w:val="1"/>
      <w:numFmt w:val="lowerLetter"/>
      <w:lvlText w:val="%1."/>
      <w:lvlJc w:val="left"/>
    </w:lvl>
    <w:lvl w:ilvl="1" w:tplc="5BFAF200">
      <w:start w:val="1"/>
      <w:numFmt w:val="lowerLetter"/>
      <w:lvlText w:val="%2."/>
      <w:lvlJc w:val="left"/>
    </w:lvl>
    <w:lvl w:ilvl="2" w:tplc="6B5ABE52">
      <w:start w:val="1"/>
      <w:numFmt w:val="lowerLetter"/>
      <w:lvlText w:val="%3."/>
      <w:lvlJc w:val="left"/>
    </w:lvl>
    <w:lvl w:ilvl="3" w:tplc="F51E0F40">
      <w:start w:val="1"/>
      <w:numFmt w:val="lowerLetter"/>
      <w:lvlText w:val="%4."/>
      <w:lvlJc w:val="left"/>
    </w:lvl>
    <w:lvl w:ilvl="4" w:tplc="78B8A034">
      <w:start w:val="1"/>
      <w:numFmt w:val="lowerLetter"/>
      <w:lvlText w:val="%5."/>
      <w:lvlJc w:val="left"/>
    </w:lvl>
    <w:lvl w:ilvl="5" w:tplc="64C688CC">
      <w:start w:val="1"/>
      <w:numFmt w:val="lowerLetter"/>
      <w:lvlText w:val="%6."/>
      <w:lvlJc w:val="left"/>
    </w:lvl>
    <w:lvl w:ilvl="6" w:tplc="A47A599C">
      <w:start w:val="1"/>
      <w:numFmt w:val="lowerLetter"/>
      <w:lvlText w:val="%7."/>
      <w:lvlJc w:val="left"/>
    </w:lvl>
    <w:lvl w:ilvl="7" w:tplc="386CE340">
      <w:start w:val="1"/>
      <w:numFmt w:val="lowerLetter"/>
      <w:lvlText w:val="%8."/>
      <w:lvlJc w:val="left"/>
    </w:lvl>
    <w:lvl w:ilvl="8" w:tplc="92961864">
      <w:numFmt w:val="decimal"/>
      <w:lvlText w:val=""/>
      <w:lvlJc w:val="left"/>
    </w:lvl>
  </w:abstractNum>
  <w:abstractNum w:abstractNumId="12" w15:restartNumberingAfterBreak="0">
    <w:nsid w:val="00000009"/>
    <w:multiLevelType w:val="multilevel"/>
    <w:tmpl w:val="7910F458"/>
    <w:name w:val="AutoList8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000000A"/>
    <w:multiLevelType w:val="multilevel"/>
    <w:tmpl w:val="00000000"/>
    <w:name w:val="AutoList9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000000C"/>
    <w:multiLevelType w:val="multilevel"/>
    <w:tmpl w:val="00000000"/>
    <w:name w:val="AutoList6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000000D"/>
    <w:multiLevelType w:val="hybridMultilevel"/>
    <w:tmpl w:val="00000000"/>
    <w:name w:val="AutoList5"/>
    <w:lvl w:ilvl="0" w:tplc="2E8C1450">
      <w:start w:val="1"/>
      <w:numFmt w:val="lowerLetter"/>
      <w:lvlText w:val="%1."/>
      <w:lvlJc w:val="left"/>
    </w:lvl>
    <w:lvl w:ilvl="1" w:tplc="AA368784">
      <w:start w:val="1"/>
      <w:numFmt w:val="lowerLetter"/>
      <w:lvlText w:val="%2."/>
      <w:lvlJc w:val="left"/>
    </w:lvl>
    <w:lvl w:ilvl="2" w:tplc="73A62E2C">
      <w:start w:val="1"/>
      <w:numFmt w:val="lowerLetter"/>
      <w:lvlText w:val="%3."/>
      <w:lvlJc w:val="left"/>
    </w:lvl>
    <w:lvl w:ilvl="3" w:tplc="92BA6814">
      <w:start w:val="1"/>
      <w:numFmt w:val="lowerLetter"/>
      <w:pStyle w:val="Level4"/>
      <w:lvlText w:val="%4."/>
      <w:lvlJc w:val="left"/>
    </w:lvl>
    <w:lvl w:ilvl="4" w:tplc="51466976">
      <w:start w:val="1"/>
      <w:numFmt w:val="lowerLetter"/>
      <w:lvlText w:val="%5."/>
      <w:lvlJc w:val="left"/>
    </w:lvl>
    <w:lvl w:ilvl="5" w:tplc="62C4781A">
      <w:start w:val="1"/>
      <w:numFmt w:val="lowerLetter"/>
      <w:lvlText w:val="%6."/>
      <w:lvlJc w:val="left"/>
    </w:lvl>
    <w:lvl w:ilvl="6" w:tplc="21D2D62E">
      <w:start w:val="1"/>
      <w:numFmt w:val="lowerLetter"/>
      <w:lvlText w:val="%7."/>
      <w:lvlJc w:val="left"/>
    </w:lvl>
    <w:lvl w:ilvl="7" w:tplc="2D4E60DE">
      <w:start w:val="1"/>
      <w:numFmt w:val="lowerLetter"/>
      <w:lvlText w:val="%8."/>
      <w:lvlJc w:val="left"/>
    </w:lvl>
    <w:lvl w:ilvl="8" w:tplc="9BBABA5E">
      <w:numFmt w:val="decimal"/>
      <w:lvlText w:val=""/>
      <w:lvlJc w:val="left"/>
    </w:lvl>
  </w:abstractNum>
  <w:abstractNum w:abstractNumId="16" w15:restartNumberingAfterBreak="0">
    <w:nsid w:val="0000000E"/>
    <w:multiLevelType w:val="hybridMultilevel"/>
    <w:tmpl w:val="00000000"/>
    <w:name w:val="AutoList11"/>
    <w:lvl w:ilvl="0" w:tplc="EB9A232E">
      <w:start w:val="1"/>
      <w:numFmt w:val="lowerLetter"/>
      <w:lvlText w:val="%1."/>
      <w:lvlJc w:val="left"/>
    </w:lvl>
    <w:lvl w:ilvl="1" w:tplc="E7FA01C4">
      <w:start w:val="1"/>
      <w:numFmt w:val="lowerLetter"/>
      <w:lvlText w:val="%2."/>
      <w:lvlJc w:val="left"/>
    </w:lvl>
    <w:lvl w:ilvl="2" w:tplc="3238D8CE">
      <w:start w:val="1"/>
      <w:numFmt w:val="lowerLetter"/>
      <w:lvlText w:val="%3."/>
      <w:lvlJc w:val="left"/>
    </w:lvl>
    <w:lvl w:ilvl="3" w:tplc="160AC746">
      <w:start w:val="1"/>
      <w:numFmt w:val="lowerLetter"/>
      <w:lvlText w:val="%4."/>
      <w:lvlJc w:val="left"/>
    </w:lvl>
    <w:lvl w:ilvl="4" w:tplc="845AD7C0">
      <w:start w:val="1"/>
      <w:numFmt w:val="lowerLetter"/>
      <w:lvlText w:val="%5."/>
      <w:lvlJc w:val="left"/>
    </w:lvl>
    <w:lvl w:ilvl="5" w:tplc="7B90B3C2">
      <w:start w:val="1"/>
      <w:numFmt w:val="lowerLetter"/>
      <w:lvlText w:val="%6."/>
      <w:lvlJc w:val="left"/>
    </w:lvl>
    <w:lvl w:ilvl="6" w:tplc="CBE0D99A">
      <w:start w:val="1"/>
      <w:numFmt w:val="lowerLetter"/>
      <w:lvlText w:val="%7."/>
      <w:lvlJc w:val="left"/>
    </w:lvl>
    <w:lvl w:ilvl="7" w:tplc="A7C80F36">
      <w:start w:val="1"/>
      <w:numFmt w:val="lowerLetter"/>
      <w:lvlText w:val="%8."/>
      <w:lvlJc w:val="left"/>
    </w:lvl>
    <w:lvl w:ilvl="8" w:tplc="E0941B08">
      <w:numFmt w:val="decimal"/>
      <w:lvlText w:val=""/>
      <w:lvlJc w:val="left"/>
    </w:lvl>
  </w:abstractNum>
  <w:abstractNum w:abstractNumId="17" w15:restartNumberingAfterBreak="0">
    <w:nsid w:val="0000000F"/>
    <w:multiLevelType w:val="multilevel"/>
    <w:tmpl w:val="00000000"/>
    <w:name w:val="AutoList13"/>
    <w:lvl w:ilvl="0">
      <w:start w:val="1"/>
      <w:numFmt w:val="decimal"/>
      <w:lvlText w:val="%1."/>
      <w:lvlJc w:val="left"/>
    </w:lvl>
    <w:lvl w:ilvl="1">
      <w:start w:val="1"/>
      <w:numFmt w:val="decimal"/>
      <w:pStyle w:val="Level2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0000010"/>
    <w:multiLevelType w:val="multilevel"/>
    <w:tmpl w:val="00000000"/>
    <w:name w:val="AutoList10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00000012"/>
    <w:multiLevelType w:val="multilevel"/>
    <w:tmpl w:val="00000000"/>
    <w:name w:val="AutoList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065D428F"/>
    <w:multiLevelType w:val="hybridMultilevel"/>
    <w:tmpl w:val="5C5A4872"/>
    <w:lvl w:ilvl="0" w:tplc="5488641C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8CF0D05"/>
    <w:multiLevelType w:val="multilevel"/>
    <w:tmpl w:val="6AE8CDFE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decimal"/>
      <w:pStyle w:val="Heading2"/>
      <w:lvlText w:val="%1.%2 "/>
      <w:lvlJc w:val="left"/>
      <w:pPr>
        <w:tabs>
          <w:tab w:val="num" w:pos="648"/>
        </w:tabs>
        <w:ind w:left="36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 "/>
      <w:lvlJc w:val="left"/>
      <w:pPr>
        <w:tabs>
          <w:tab w:val="num" w:pos="828"/>
        </w:tabs>
        <w:ind w:left="54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23" w15:restartNumberingAfterBreak="0">
    <w:nsid w:val="16091268"/>
    <w:multiLevelType w:val="multilevel"/>
    <w:tmpl w:val="6AE8CDFE"/>
    <w:numStyleLink w:val="NUREGListStyle"/>
  </w:abstractNum>
  <w:abstractNum w:abstractNumId="24" w15:restartNumberingAfterBreak="0">
    <w:nsid w:val="260E0F12"/>
    <w:multiLevelType w:val="hybridMultilevel"/>
    <w:tmpl w:val="CEEA7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C21C3F"/>
    <w:multiLevelType w:val="hybridMultilevel"/>
    <w:tmpl w:val="AC48BAF2"/>
    <w:lvl w:ilvl="0" w:tplc="348AE5A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1C5C12"/>
    <w:multiLevelType w:val="hybridMultilevel"/>
    <w:tmpl w:val="BFFE22C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8" w15:restartNumberingAfterBreak="0">
    <w:nsid w:val="3F2D7284"/>
    <w:multiLevelType w:val="hybridMultilevel"/>
    <w:tmpl w:val="2A8A7B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08D2A7B"/>
    <w:multiLevelType w:val="hybridMultilevel"/>
    <w:tmpl w:val="BE8A3B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73E4AA6"/>
    <w:multiLevelType w:val="hybridMultilevel"/>
    <w:tmpl w:val="4790D052"/>
    <w:styleLink w:val="IIHeader"/>
    <w:lvl w:ilvl="0" w:tplc="E392DAC6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5BFADE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6D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9E58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4A8B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8092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D696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20319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00E5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EC122C"/>
    <w:multiLevelType w:val="hybridMultilevel"/>
    <w:tmpl w:val="91E6991E"/>
    <w:lvl w:ilvl="0" w:tplc="FAE246FC">
      <w:start w:val="1"/>
      <w:numFmt w:val="bullet"/>
      <w:pStyle w:val="ListParagraph"/>
      <w:lvlText w:val=""/>
      <w:lvlJc w:val="left"/>
      <w:pPr>
        <w:ind w:left="-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4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</w:abstractNum>
  <w:abstractNum w:abstractNumId="32" w15:restartNumberingAfterBreak="0">
    <w:nsid w:val="4E5F5A0C"/>
    <w:multiLevelType w:val="hybridMultilevel"/>
    <w:tmpl w:val="804428D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23364C"/>
    <w:multiLevelType w:val="hybridMultilevel"/>
    <w:tmpl w:val="5CD492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5F080A0B"/>
    <w:multiLevelType w:val="hybridMultilevel"/>
    <w:tmpl w:val="E250C176"/>
    <w:lvl w:ilvl="0" w:tplc="694E6DD6">
      <w:start w:val="1"/>
      <w:numFmt w:val="decimal"/>
      <w:pStyle w:val="1021instructions"/>
      <w:lvlText w:val="%1."/>
      <w:lvlJc w:val="left"/>
      <w:pPr>
        <w:ind w:left="360" w:hanging="360"/>
      </w:pPr>
      <w:rPr>
        <w:rFonts w:ascii="Arial" w:eastAsiaTheme="minorHAnsi" w:hAnsi="Arial" w:cs="Arial" w:hint="default"/>
        <w:b/>
      </w:rPr>
    </w:lvl>
    <w:lvl w:ilvl="1" w:tplc="6A2EFB00">
      <w:start w:val="5"/>
      <w:numFmt w:val="bullet"/>
      <w:lvlText w:val="•"/>
      <w:lvlJc w:val="left"/>
      <w:pPr>
        <w:ind w:left="1440" w:hanging="72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4FE2DA3"/>
    <w:multiLevelType w:val="hybridMultilevel"/>
    <w:tmpl w:val="E5CC793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69D431A0"/>
    <w:multiLevelType w:val="hybridMultilevel"/>
    <w:tmpl w:val="00A03B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B55F42"/>
    <w:multiLevelType w:val="hybridMultilevel"/>
    <w:tmpl w:val="278218BE"/>
    <w:styleLink w:val="MDStyle"/>
    <w:lvl w:ilvl="0" w:tplc="C3C87E82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 w:tplc="AFBAEAAE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 w:tplc="AE7C36A8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 w:tplc="27762F52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 w:tplc="D038A26C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 w:tplc="9D5C4C9E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 w:tplc="C0E2503C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 w:tplc="848ED216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 w:tplc="50F8888E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39" w15:restartNumberingAfterBreak="0">
    <w:nsid w:val="7A8873D7"/>
    <w:multiLevelType w:val="hybridMultilevel"/>
    <w:tmpl w:val="817A93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4B16E7"/>
    <w:multiLevelType w:val="hybridMultilevel"/>
    <w:tmpl w:val="4ECEBF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8"/>
  </w:num>
  <w:num w:numId="2">
    <w:abstractNumId w:val="20"/>
  </w:num>
  <w:num w:numId="3">
    <w:abstractNumId w:val="30"/>
  </w:num>
  <w:num w:numId="4">
    <w:abstractNumId w:val="36"/>
  </w:num>
  <w:num w:numId="5">
    <w:abstractNumId w:val="31"/>
  </w:num>
  <w:num w:numId="6">
    <w:abstractNumId w:val="26"/>
  </w:num>
  <w:num w:numId="7">
    <w:abstractNumId w:val="22"/>
  </w:num>
  <w:num w:numId="8">
    <w:abstractNumId w:val="23"/>
    <w:lvlOverride w:ilvl="0">
      <w:lvl w:ilvl="0">
        <w:numFmt w:val="decimal"/>
        <w:pStyle w:val="Heading1"/>
        <w:lvlText w:val=""/>
        <w:lvlJc w:val="left"/>
      </w:lvl>
    </w:lvlOverride>
    <w:lvlOverride w:ilvl="1">
      <w:lvl w:ilvl="1">
        <w:start w:val="1"/>
        <w:numFmt w:val="decimal"/>
        <w:pStyle w:val="Heading2"/>
        <w:lvlText w:val="%1.%2 "/>
        <w:lvlJc w:val="left"/>
        <w:pPr>
          <w:tabs>
            <w:tab w:val="num" w:pos="648"/>
          </w:tabs>
          <w:ind w:left="36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9">
    <w:abstractNumId w:val="18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0">
    <w:abstractNumId w:val="10"/>
    <w:lvlOverride w:ilvl="0">
      <w:startOverride w:val="1"/>
      <w:lvl w:ilvl="0">
        <w:start w:val="1"/>
        <w:numFmt w:val="upperLetter"/>
        <w:lvlText w:val="%1."/>
        <w:lvlJc w:val="left"/>
      </w:lvl>
    </w:lvlOverride>
    <w:lvlOverride w:ilvl="1">
      <w:startOverride w:val="1"/>
      <w:lvl w:ilvl="1">
        <w:start w:val="1"/>
        <w:numFmt w:val="upperLetter"/>
        <w:lvlText w:val="%2."/>
        <w:lvlJc w:val="left"/>
      </w:lvl>
    </w:lvlOverride>
    <w:lvlOverride w:ilvl="2">
      <w:startOverride w:val="1"/>
      <w:lvl w:ilvl="2">
        <w:start w:val="1"/>
        <w:numFmt w:val="upperLetter"/>
        <w:lvlText w:val="%3."/>
        <w:lvlJc w:val="left"/>
      </w:lvl>
    </w:lvlOverride>
    <w:lvlOverride w:ilvl="3">
      <w:startOverride w:val="1"/>
      <w:lvl w:ilvl="3">
        <w:start w:val="1"/>
        <w:numFmt w:val="upperLetter"/>
        <w:lvlText w:val="%4."/>
        <w:lvlJc w:val="left"/>
      </w:lvl>
    </w:lvlOverride>
    <w:lvlOverride w:ilvl="4">
      <w:startOverride w:val="1"/>
      <w:lvl w:ilvl="4">
        <w:start w:val="1"/>
        <w:numFmt w:val="lowerLetter"/>
        <w:pStyle w:val="Level5"/>
        <w:lvlText w:val="%5."/>
        <w:lvlJc w:val="left"/>
      </w:lvl>
    </w:lvlOverride>
    <w:lvlOverride w:ilvl="5">
      <w:startOverride w:val="1"/>
      <w:lvl w:ilvl="5">
        <w:start w:val="1"/>
        <w:numFmt w:val="upperLetter"/>
        <w:lvlText w:val="%6."/>
        <w:lvlJc w:val="left"/>
      </w:lvl>
    </w:lvlOverride>
    <w:lvlOverride w:ilvl="6">
      <w:startOverride w:val="1"/>
      <w:lvl w:ilvl="6">
        <w:start w:val="1"/>
        <w:numFmt w:val="upperLetter"/>
        <w:lvlText w:val="%7."/>
        <w:lvlJc w:val="left"/>
      </w:lvl>
    </w:lvlOverride>
    <w:lvlOverride w:ilvl="7">
      <w:startOverride w:val="1"/>
      <w:lvl w:ilvl="7">
        <w:start w:val="1"/>
        <w:numFmt w:val="upperLetter"/>
        <w:lvlText w:val="%8."/>
        <w:lvlJc w:val="left"/>
      </w:lvl>
    </w:lvlOverride>
  </w:num>
  <w:num w:numId="11">
    <w:abstractNumId w:val="15"/>
    <w:lvlOverride w:ilvl="0">
      <w:startOverride w:val="1"/>
      <w:lvl w:ilvl="0" w:tplc="2E8C1450">
        <w:start w:val="1"/>
        <w:numFmt w:val="lowerLetter"/>
        <w:lvlText w:val="%1."/>
        <w:lvlJc w:val="left"/>
      </w:lvl>
    </w:lvlOverride>
    <w:lvlOverride w:ilvl="1">
      <w:startOverride w:val="1"/>
      <w:lvl w:ilvl="1" w:tplc="AA368784">
        <w:start w:val="1"/>
        <w:numFmt w:val="lowerLetter"/>
        <w:lvlText w:val="%2."/>
        <w:lvlJc w:val="left"/>
      </w:lvl>
    </w:lvlOverride>
    <w:lvlOverride w:ilvl="2">
      <w:startOverride w:val="1"/>
      <w:lvl w:ilvl="2" w:tplc="73A62E2C">
        <w:start w:val="1"/>
        <w:numFmt w:val="lowerLetter"/>
        <w:lvlText w:val="%3."/>
        <w:lvlJc w:val="left"/>
      </w:lvl>
    </w:lvlOverride>
    <w:lvlOverride w:ilvl="3">
      <w:startOverride w:val="1"/>
      <w:lvl w:ilvl="3" w:tplc="92BA6814">
        <w:start w:val="1"/>
        <w:numFmt w:val="lowerLetter"/>
        <w:pStyle w:val="Level4"/>
        <w:lvlText w:val="%4."/>
        <w:lvlJc w:val="left"/>
      </w:lvl>
    </w:lvlOverride>
    <w:lvlOverride w:ilvl="4">
      <w:startOverride w:val="1"/>
      <w:lvl w:ilvl="4" w:tplc="51466976">
        <w:start w:val="1"/>
        <w:numFmt w:val="lowerLetter"/>
        <w:lvlText w:val="%5."/>
        <w:lvlJc w:val="left"/>
      </w:lvl>
    </w:lvlOverride>
    <w:lvlOverride w:ilvl="5">
      <w:startOverride w:val="1"/>
      <w:lvl w:ilvl="5" w:tplc="62C4781A">
        <w:start w:val="1"/>
        <w:numFmt w:val="lowerLetter"/>
        <w:lvlText w:val="%6."/>
        <w:lvlJc w:val="left"/>
      </w:lvl>
    </w:lvlOverride>
    <w:lvlOverride w:ilvl="6">
      <w:startOverride w:val="1"/>
      <w:lvl w:ilvl="6" w:tplc="21D2D62E">
        <w:start w:val="1"/>
        <w:numFmt w:val="lowerLetter"/>
        <w:lvlText w:val="%7."/>
        <w:lvlJc w:val="left"/>
      </w:lvl>
    </w:lvlOverride>
    <w:lvlOverride w:ilvl="7">
      <w:startOverride w:val="1"/>
      <w:lvl w:ilvl="7" w:tplc="2D4E60DE">
        <w:start w:val="1"/>
        <w:numFmt w:val="lowerLetter"/>
        <w:lvlText w:val="%8."/>
        <w:lvlJc w:val="left"/>
      </w:lvl>
    </w:lvlOverride>
  </w:num>
  <w:num w:numId="12">
    <w:abstractNumId w:val="34"/>
  </w:num>
  <w:num w:numId="13">
    <w:abstractNumId w:val="29"/>
  </w:num>
  <w:num w:numId="14">
    <w:abstractNumId w:val="17"/>
    <w:lvlOverride w:ilvl="0">
      <w:startOverride w:val="1"/>
      <w:lvl w:ilvl="0">
        <w:start w:val="1"/>
        <w:numFmt w:val="decimal"/>
        <w:lvlText w:val="%1."/>
        <w:lvlJc w:val="left"/>
      </w:lvl>
    </w:lvlOverride>
    <w:lvlOverride w:ilvl="1">
      <w:startOverride w:val="9"/>
      <w:lvl w:ilvl="1">
        <w:start w:val="9"/>
        <w:numFmt w:val="decimal"/>
        <w:pStyle w:val="Level2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5">
    <w:abstractNumId w:val="40"/>
  </w:num>
  <w:num w:numId="16">
    <w:abstractNumId w:val="32"/>
  </w:num>
  <w:num w:numId="17">
    <w:abstractNumId w:val="35"/>
  </w:num>
  <w:num w:numId="18">
    <w:abstractNumId w:val="39"/>
  </w:num>
  <w:num w:numId="19">
    <w:abstractNumId w:val="28"/>
  </w:num>
  <w:num w:numId="20">
    <w:abstractNumId w:val="24"/>
  </w:num>
  <w:num w:numId="21">
    <w:abstractNumId w:val="37"/>
  </w:num>
  <w:num w:numId="22">
    <w:abstractNumId w:val="21"/>
  </w:num>
  <w:num w:numId="23">
    <w:abstractNumId w:val="33"/>
  </w:num>
  <w:num w:numId="24">
    <w:abstractNumId w:val="27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25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cheetz, Maurin">
    <w15:presenceInfo w15:providerId="AD" w15:userId="S::MCS7@NRC.GOV::3376cac3-7220-4ca8-aaa2-1e81f6aca7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2506"/>
    <w:rsid w:val="00004379"/>
    <w:rsid w:val="0000666B"/>
    <w:rsid w:val="000104F1"/>
    <w:rsid w:val="00010ED4"/>
    <w:rsid w:val="0001150F"/>
    <w:rsid w:val="0001262A"/>
    <w:rsid w:val="00013276"/>
    <w:rsid w:val="0001425F"/>
    <w:rsid w:val="00015863"/>
    <w:rsid w:val="000158C7"/>
    <w:rsid w:val="00015971"/>
    <w:rsid w:val="00016812"/>
    <w:rsid w:val="000172D2"/>
    <w:rsid w:val="00017A8E"/>
    <w:rsid w:val="00020F24"/>
    <w:rsid w:val="00022B28"/>
    <w:rsid w:val="00023165"/>
    <w:rsid w:val="00023AEC"/>
    <w:rsid w:val="000247C9"/>
    <w:rsid w:val="000263B0"/>
    <w:rsid w:val="00026DF7"/>
    <w:rsid w:val="00027F97"/>
    <w:rsid w:val="000305B9"/>
    <w:rsid w:val="00030956"/>
    <w:rsid w:val="00030CF8"/>
    <w:rsid w:val="000337E1"/>
    <w:rsid w:val="00034840"/>
    <w:rsid w:val="00035355"/>
    <w:rsid w:val="0003590C"/>
    <w:rsid w:val="00035912"/>
    <w:rsid w:val="000360D2"/>
    <w:rsid w:val="00037E91"/>
    <w:rsid w:val="00040E0A"/>
    <w:rsid w:val="00041101"/>
    <w:rsid w:val="0004115B"/>
    <w:rsid w:val="0004171B"/>
    <w:rsid w:val="00041CDF"/>
    <w:rsid w:val="00042DFF"/>
    <w:rsid w:val="0004540D"/>
    <w:rsid w:val="00046D34"/>
    <w:rsid w:val="000479A9"/>
    <w:rsid w:val="00051236"/>
    <w:rsid w:val="0005182F"/>
    <w:rsid w:val="00051FBF"/>
    <w:rsid w:val="00052A08"/>
    <w:rsid w:val="00052C0E"/>
    <w:rsid w:val="00052DE3"/>
    <w:rsid w:val="00053A2B"/>
    <w:rsid w:val="00053EAE"/>
    <w:rsid w:val="00053EE8"/>
    <w:rsid w:val="00053F70"/>
    <w:rsid w:val="00054053"/>
    <w:rsid w:val="00054521"/>
    <w:rsid w:val="00054C30"/>
    <w:rsid w:val="00054DAD"/>
    <w:rsid w:val="00055422"/>
    <w:rsid w:val="00062595"/>
    <w:rsid w:val="00062C87"/>
    <w:rsid w:val="000643F2"/>
    <w:rsid w:val="00064E22"/>
    <w:rsid w:val="00064EA0"/>
    <w:rsid w:val="000653CE"/>
    <w:rsid w:val="0006636C"/>
    <w:rsid w:val="000667BF"/>
    <w:rsid w:val="000678BA"/>
    <w:rsid w:val="00070E03"/>
    <w:rsid w:val="000712FC"/>
    <w:rsid w:val="00071940"/>
    <w:rsid w:val="000720DF"/>
    <w:rsid w:val="00072964"/>
    <w:rsid w:val="00072BCC"/>
    <w:rsid w:val="00073206"/>
    <w:rsid w:val="0007484B"/>
    <w:rsid w:val="00074BCE"/>
    <w:rsid w:val="00074DB4"/>
    <w:rsid w:val="000769E9"/>
    <w:rsid w:val="00076D87"/>
    <w:rsid w:val="0007778D"/>
    <w:rsid w:val="00077BEF"/>
    <w:rsid w:val="00077F90"/>
    <w:rsid w:val="00080996"/>
    <w:rsid w:val="0008108E"/>
    <w:rsid w:val="0008335E"/>
    <w:rsid w:val="000856D8"/>
    <w:rsid w:val="00085EC7"/>
    <w:rsid w:val="000861C1"/>
    <w:rsid w:val="00086CD1"/>
    <w:rsid w:val="00086E8D"/>
    <w:rsid w:val="00090D1E"/>
    <w:rsid w:val="0009175E"/>
    <w:rsid w:val="00092FDC"/>
    <w:rsid w:val="000938B2"/>
    <w:rsid w:val="0009392A"/>
    <w:rsid w:val="0009399A"/>
    <w:rsid w:val="000944CF"/>
    <w:rsid w:val="00094E80"/>
    <w:rsid w:val="000A0EA4"/>
    <w:rsid w:val="000A1E21"/>
    <w:rsid w:val="000A1EB0"/>
    <w:rsid w:val="000A47CE"/>
    <w:rsid w:val="000A4886"/>
    <w:rsid w:val="000B1931"/>
    <w:rsid w:val="000B19C6"/>
    <w:rsid w:val="000B22DB"/>
    <w:rsid w:val="000B4CE7"/>
    <w:rsid w:val="000B61DE"/>
    <w:rsid w:val="000B790F"/>
    <w:rsid w:val="000B7C5F"/>
    <w:rsid w:val="000C0A9B"/>
    <w:rsid w:val="000C0F9D"/>
    <w:rsid w:val="000C150F"/>
    <w:rsid w:val="000C2238"/>
    <w:rsid w:val="000C36C1"/>
    <w:rsid w:val="000C3B89"/>
    <w:rsid w:val="000C5784"/>
    <w:rsid w:val="000D0DCC"/>
    <w:rsid w:val="000D34CA"/>
    <w:rsid w:val="000D3DD3"/>
    <w:rsid w:val="000D486A"/>
    <w:rsid w:val="000D6065"/>
    <w:rsid w:val="000D6309"/>
    <w:rsid w:val="000D6602"/>
    <w:rsid w:val="000D67F8"/>
    <w:rsid w:val="000D7621"/>
    <w:rsid w:val="000E0FE8"/>
    <w:rsid w:val="000E25FC"/>
    <w:rsid w:val="000E3AC7"/>
    <w:rsid w:val="000E3C4D"/>
    <w:rsid w:val="000E3E3E"/>
    <w:rsid w:val="000E50BE"/>
    <w:rsid w:val="000E5F51"/>
    <w:rsid w:val="000E633D"/>
    <w:rsid w:val="000E6A54"/>
    <w:rsid w:val="000E7851"/>
    <w:rsid w:val="000F0029"/>
    <w:rsid w:val="000F0693"/>
    <w:rsid w:val="000F27C5"/>
    <w:rsid w:val="000F2A2F"/>
    <w:rsid w:val="000F2F04"/>
    <w:rsid w:val="000F45AE"/>
    <w:rsid w:val="000F5518"/>
    <w:rsid w:val="000F5D13"/>
    <w:rsid w:val="000F6A05"/>
    <w:rsid w:val="000F7E0A"/>
    <w:rsid w:val="000F7FCA"/>
    <w:rsid w:val="00101C0C"/>
    <w:rsid w:val="00102EF5"/>
    <w:rsid w:val="001045BD"/>
    <w:rsid w:val="00105DF1"/>
    <w:rsid w:val="001062C6"/>
    <w:rsid w:val="00107314"/>
    <w:rsid w:val="00107561"/>
    <w:rsid w:val="00111F3D"/>
    <w:rsid w:val="001129CD"/>
    <w:rsid w:val="00112A14"/>
    <w:rsid w:val="0011374D"/>
    <w:rsid w:val="00113AA0"/>
    <w:rsid w:val="00115574"/>
    <w:rsid w:val="0011565A"/>
    <w:rsid w:val="0012072F"/>
    <w:rsid w:val="001209AA"/>
    <w:rsid w:val="00121358"/>
    <w:rsid w:val="001226E0"/>
    <w:rsid w:val="001237DE"/>
    <w:rsid w:val="001249D2"/>
    <w:rsid w:val="00124AD9"/>
    <w:rsid w:val="00127B38"/>
    <w:rsid w:val="00127D66"/>
    <w:rsid w:val="00130877"/>
    <w:rsid w:val="00130E9F"/>
    <w:rsid w:val="0013151B"/>
    <w:rsid w:val="00132A6E"/>
    <w:rsid w:val="001333BB"/>
    <w:rsid w:val="001336B7"/>
    <w:rsid w:val="001338AE"/>
    <w:rsid w:val="00134286"/>
    <w:rsid w:val="00134E0D"/>
    <w:rsid w:val="00135C56"/>
    <w:rsid w:val="00136B24"/>
    <w:rsid w:val="00137D97"/>
    <w:rsid w:val="00141D90"/>
    <w:rsid w:val="001431C7"/>
    <w:rsid w:val="00143AC3"/>
    <w:rsid w:val="0014431E"/>
    <w:rsid w:val="0014476A"/>
    <w:rsid w:val="00145154"/>
    <w:rsid w:val="001465E1"/>
    <w:rsid w:val="00147306"/>
    <w:rsid w:val="00151354"/>
    <w:rsid w:val="00152416"/>
    <w:rsid w:val="0016159E"/>
    <w:rsid w:val="001615D5"/>
    <w:rsid w:val="0016193B"/>
    <w:rsid w:val="00162224"/>
    <w:rsid w:val="0016386E"/>
    <w:rsid w:val="00166744"/>
    <w:rsid w:val="001671BD"/>
    <w:rsid w:val="0016729F"/>
    <w:rsid w:val="0016750E"/>
    <w:rsid w:val="00170595"/>
    <w:rsid w:val="00170932"/>
    <w:rsid w:val="00173B5A"/>
    <w:rsid w:val="00173BCD"/>
    <w:rsid w:val="0017569D"/>
    <w:rsid w:val="0017581A"/>
    <w:rsid w:val="00176375"/>
    <w:rsid w:val="001772BA"/>
    <w:rsid w:val="0017793A"/>
    <w:rsid w:val="00177D50"/>
    <w:rsid w:val="001810F2"/>
    <w:rsid w:val="0018135C"/>
    <w:rsid w:val="00183125"/>
    <w:rsid w:val="00183849"/>
    <w:rsid w:val="00183BBE"/>
    <w:rsid w:val="00183EF2"/>
    <w:rsid w:val="00184C52"/>
    <w:rsid w:val="00185CF2"/>
    <w:rsid w:val="00186C31"/>
    <w:rsid w:val="00187238"/>
    <w:rsid w:val="0018729E"/>
    <w:rsid w:val="00187EB0"/>
    <w:rsid w:val="00190F78"/>
    <w:rsid w:val="00191B63"/>
    <w:rsid w:val="0019630D"/>
    <w:rsid w:val="001975A9"/>
    <w:rsid w:val="00197A03"/>
    <w:rsid w:val="00197DCC"/>
    <w:rsid w:val="00197FD2"/>
    <w:rsid w:val="001A1DDF"/>
    <w:rsid w:val="001A2C9B"/>
    <w:rsid w:val="001A3CF5"/>
    <w:rsid w:val="001A3E31"/>
    <w:rsid w:val="001A40BE"/>
    <w:rsid w:val="001A4B7B"/>
    <w:rsid w:val="001A4ED1"/>
    <w:rsid w:val="001A5518"/>
    <w:rsid w:val="001A66B7"/>
    <w:rsid w:val="001A7C28"/>
    <w:rsid w:val="001B129F"/>
    <w:rsid w:val="001B2D1A"/>
    <w:rsid w:val="001B2D56"/>
    <w:rsid w:val="001B3AF8"/>
    <w:rsid w:val="001B3B91"/>
    <w:rsid w:val="001B4416"/>
    <w:rsid w:val="001B6791"/>
    <w:rsid w:val="001B6C4B"/>
    <w:rsid w:val="001B7290"/>
    <w:rsid w:val="001B790F"/>
    <w:rsid w:val="001C15DC"/>
    <w:rsid w:val="001C184C"/>
    <w:rsid w:val="001C3A2B"/>
    <w:rsid w:val="001C4314"/>
    <w:rsid w:val="001C4C4D"/>
    <w:rsid w:val="001D06E2"/>
    <w:rsid w:val="001D2FB5"/>
    <w:rsid w:val="001D35F0"/>
    <w:rsid w:val="001D52E5"/>
    <w:rsid w:val="001D655F"/>
    <w:rsid w:val="001D6E49"/>
    <w:rsid w:val="001E1494"/>
    <w:rsid w:val="001E1ADC"/>
    <w:rsid w:val="001E1F24"/>
    <w:rsid w:val="001E26B4"/>
    <w:rsid w:val="001E4261"/>
    <w:rsid w:val="001E6CC1"/>
    <w:rsid w:val="001E6E90"/>
    <w:rsid w:val="001E7136"/>
    <w:rsid w:val="001F05D2"/>
    <w:rsid w:val="001F0F4E"/>
    <w:rsid w:val="001F1092"/>
    <w:rsid w:val="001F23A3"/>
    <w:rsid w:val="001F2EA9"/>
    <w:rsid w:val="001F3EDA"/>
    <w:rsid w:val="001F469F"/>
    <w:rsid w:val="001F48E5"/>
    <w:rsid w:val="001F4C1E"/>
    <w:rsid w:val="001F50D5"/>
    <w:rsid w:val="001F565D"/>
    <w:rsid w:val="001F7251"/>
    <w:rsid w:val="00200B78"/>
    <w:rsid w:val="00202197"/>
    <w:rsid w:val="00202D2B"/>
    <w:rsid w:val="0020444C"/>
    <w:rsid w:val="002063EB"/>
    <w:rsid w:val="002064E2"/>
    <w:rsid w:val="002068D7"/>
    <w:rsid w:val="00206E64"/>
    <w:rsid w:val="0021118F"/>
    <w:rsid w:val="0021384E"/>
    <w:rsid w:val="002158DF"/>
    <w:rsid w:val="00215B21"/>
    <w:rsid w:val="00215CA0"/>
    <w:rsid w:val="00216239"/>
    <w:rsid w:val="002175C0"/>
    <w:rsid w:val="00217A48"/>
    <w:rsid w:val="002202D8"/>
    <w:rsid w:val="00220A22"/>
    <w:rsid w:val="002210A4"/>
    <w:rsid w:val="002217BB"/>
    <w:rsid w:val="00222A23"/>
    <w:rsid w:val="00223401"/>
    <w:rsid w:val="00224F0F"/>
    <w:rsid w:val="00224FEE"/>
    <w:rsid w:val="002252E9"/>
    <w:rsid w:val="00225FD1"/>
    <w:rsid w:val="00231CF3"/>
    <w:rsid w:val="00231F72"/>
    <w:rsid w:val="00231FE3"/>
    <w:rsid w:val="0023228A"/>
    <w:rsid w:val="00232813"/>
    <w:rsid w:val="00233AE4"/>
    <w:rsid w:val="00233DFF"/>
    <w:rsid w:val="00234928"/>
    <w:rsid w:val="00236029"/>
    <w:rsid w:val="002365C7"/>
    <w:rsid w:val="00237A70"/>
    <w:rsid w:val="00237D8F"/>
    <w:rsid w:val="00237E32"/>
    <w:rsid w:val="00240791"/>
    <w:rsid w:val="00240FB6"/>
    <w:rsid w:val="00244C3E"/>
    <w:rsid w:val="00244F3C"/>
    <w:rsid w:val="00245D99"/>
    <w:rsid w:val="00251AE4"/>
    <w:rsid w:val="0025225B"/>
    <w:rsid w:val="002526B9"/>
    <w:rsid w:val="0025431E"/>
    <w:rsid w:val="00256EB0"/>
    <w:rsid w:val="002576D3"/>
    <w:rsid w:val="00257F3F"/>
    <w:rsid w:val="002611CE"/>
    <w:rsid w:val="002622F6"/>
    <w:rsid w:val="00262684"/>
    <w:rsid w:val="00262F1F"/>
    <w:rsid w:val="00264079"/>
    <w:rsid w:val="002666A4"/>
    <w:rsid w:val="0026748F"/>
    <w:rsid w:val="002712C6"/>
    <w:rsid w:val="002714D9"/>
    <w:rsid w:val="0027404F"/>
    <w:rsid w:val="002755C0"/>
    <w:rsid w:val="00275713"/>
    <w:rsid w:val="00275B1B"/>
    <w:rsid w:val="002764A2"/>
    <w:rsid w:val="00280655"/>
    <w:rsid w:val="00280E2F"/>
    <w:rsid w:val="00280F97"/>
    <w:rsid w:val="00282529"/>
    <w:rsid w:val="00282646"/>
    <w:rsid w:val="00282899"/>
    <w:rsid w:val="00282981"/>
    <w:rsid w:val="00282AF0"/>
    <w:rsid w:val="00283C57"/>
    <w:rsid w:val="00283E30"/>
    <w:rsid w:val="00283F74"/>
    <w:rsid w:val="00287229"/>
    <w:rsid w:val="00292564"/>
    <w:rsid w:val="002938AB"/>
    <w:rsid w:val="002947A1"/>
    <w:rsid w:val="00294BE1"/>
    <w:rsid w:val="002956F5"/>
    <w:rsid w:val="00295750"/>
    <w:rsid w:val="002957E8"/>
    <w:rsid w:val="00295E17"/>
    <w:rsid w:val="002A3B17"/>
    <w:rsid w:val="002A4946"/>
    <w:rsid w:val="002A5D56"/>
    <w:rsid w:val="002A6266"/>
    <w:rsid w:val="002A6450"/>
    <w:rsid w:val="002A6DAB"/>
    <w:rsid w:val="002B0160"/>
    <w:rsid w:val="002B0B39"/>
    <w:rsid w:val="002B0CEE"/>
    <w:rsid w:val="002B1611"/>
    <w:rsid w:val="002B2526"/>
    <w:rsid w:val="002B33AD"/>
    <w:rsid w:val="002B504E"/>
    <w:rsid w:val="002B5DFF"/>
    <w:rsid w:val="002C018B"/>
    <w:rsid w:val="002C2638"/>
    <w:rsid w:val="002C3E3B"/>
    <w:rsid w:val="002C6882"/>
    <w:rsid w:val="002C7125"/>
    <w:rsid w:val="002C75D7"/>
    <w:rsid w:val="002D2CBA"/>
    <w:rsid w:val="002D2F10"/>
    <w:rsid w:val="002D52A2"/>
    <w:rsid w:val="002D72E8"/>
    <w:rsid w:val="002E0368"/>
    <w:rsid w:val="002E103A"/>
    <w:rsid w:val="002E1895"/>
    <w:rsid w:val="002E2B20"/>
    <w:rsid w:val="002E4139"/>
    <w:rsid w:val="002E4705"/>
    <w:rsid w:val="002E52E8"/>
    <w:rsid w:val="002F1161"/>
    <w:rsid w:val="002F139C"/>
    <w:rsid w:val="002F1F1C"/>
    <w:rsid w:val="002F37A8"/>
    <w:rsid w:val="002F4D7E"/>
    <w:rsid w:val="002F69A2"/>
    <w:rsid w:val="002F6ABE"/>
    <w:rsid w:val="0030006D"/>
    <w:rsid w:val="003010C1"/>
    <w:rsid w:val="003022E9"/>
    <w:rsid w:val="00302743"/>
    <w:rsid w:val="00303526"/>
    <w:rsid w:val="00305099"/>
    <w:rsid w:val="00305487"/>
    <w:rsid w:val="00305B5F"/>
    <w:rsid w:val="00306F2D"/>
    <w:rsid w:val="00307614"/>
    <w:rsid w:val="00310573"/>
    <w:rsid w:val="00311002"/>
    <w:rsid w:val="00311E35"/>
    <w:rsid w:val="00312E65"/>
    <w:rsid w:val="00313D9D"/>
    <w:rsid w:val="00317B4D"/>
    <w:rsid w:val="00320AFA"/>
    <w:rsid w:val="00321A8C"/>
    <w:rsid w:val="00322873"/>
    <w:rsid w:val="0032316B"/>
    <w:rsid w:val="00323A37"/>
    <w:rsid w:val="00323E02"/>
    <w:rsid w:val="0032508E"/>
    <w:rsid w:val="00325559"/>
    <w:rsid w:val="00327BD6"/>
    <w:rsid w:val="003304F6"/>
    <w:rsid w:val="00330B29"/>
    <w:rsid w:val="00331D8F"/>
    <w:rsid w:val="003330DA"/>
    <w:rsid w:val="003330DF"/>
    <w:rsid w:val="00334D79"/>
    <w:rsid w:val="003366EF"/>
    <w:rsid w:val="003369D9"/>
    <w:rsid w:val="00340502"/>
    <w:rsid w:val="003408E5"/>
    <w:rsid w:val="00340E87"/>
    <w:rsid w:val="0034150F"/>
    <w:rsid w:val="003417BA"/>
    <w:rsid w:val="00341A4C"/>
    <w:rsid w:val="003431E1"/>
    <w:rsid w:val="00345099"/>
    <w:rsid w:val="0034580B"/>
    <w:rsid w:val="00345897"/>
    <w:rsid w:val="0034645C"/>
    <w:rsid w:val="003468D3"/>
    <w:rsid w:val="00351F45"/>
    <w:rsid w:val="003528A3"/>
    <w:rsid w:val="00353114"/>
    <w:rsid w:val="00353839"/>
    <w:rsid w:val="003539BE"/>
    <w:rsid w:val="00353D67"/>
    <w:rsid w:val="00354146"/>
    <w:rsid w:val="00355886"/>
    <w:rsid w:val="00356263"/>
    <w:rsid w:val="0035781C"/>
    <w:rsid w:val="00360186"/>
    <w:rsid w:val="00361965"/>
    <w:rsid w:val="00361BDA"/>
    <w:rsid w:val="0036261B"/>
    <w:rsid w:val="0036270B"/>
    <w:rsid w:val="00363030"/>
    <w:rsid w:val="00363178"/>
    <w:rsid w:val="0036397F"/>
    <w:rsid w:val="003647F9"/>
    <w:rsid w:val="00364D62"/>
    <w:rsid w:val="00365778"/>
    <w:rsid w:val="00365844"/>
    <w:rsid w:val="00365F52"/>
    <w:rsid w:val="00366C24"/>
    <w:rsid w:val="00366F6D"/>
    <w:rsid w:val="00367639"/>
    <w:rsid w:val="00367760"/>
    <w:rsid w:val="00370728"/>
    <w:rsid w:val="00370E2D"/>
    <w:rsid w:val="003711EB"/>
    <w:rsid w:val="00371665"/>
    <w:rsid w:val="00371CD8"/>
    <w:rsid w:val="00372152"/>
    <w:rsid w:val="00372690"/>
    <w:rsid w:val="003735EF"/>
    <w:rsid w:val="00373845"/>
    <w:rsid w:val="00374718"/>
    <w:rsid w:val="003753A1"/>
    <w:rsid w:val="00375AF3"/>
    <w:rsid w:val="0037658F"/>
    <w:rsid w:val="00381EFC"/>
    <w:rsid w:val="003841BA"/>
    <w:rsid w:val="003844C7"/>
    <w:rsid w:val="003855B3"/>
    <w:rsid w:val="0038641B"/>
    <w:rsid w:val="0038695D"/>
    <w:rsid w:val="00390A32"/>
    <w:rsid w:val="00390B5F"/>
    <w:rsid w:val="00390EE7"/>
    <w:rsid w:val="00392629"/>
    <w:rsid w:val="003928B5"/>
    <w:rsid w:val="00392A06"/>
    <w:rsid w:val="00392A3D"/>
    <w:rsid w:val="00392C13"/>
    <w:rsid w:val="0039325C"/>
    <w:rsid w:val="003947FC"/>
    <w:rsid w:val="00395D4D"/>
    <w:rsid w:val="003A0755"/>
    <w:rsid w:val="003A11A6"/>
    <w:rsid w:val="003A16BD"/>
    <w:rsid w:val="003A2388"/>
    <w:rsid w:val="003A27F1"/>
    <w:rsid w:val="003A4F9C"/>
    <w:rsid w:val="003A504D"/>
    <w:rsid w:val="003A6E91"/>
    <w:rsid w:val="003B02B4"/>
    <w:rsid w:val="003B29C9"/>
    <w:rsid w:val="003B4630"/>
    <w:rsid w:val="003B51CC"/>
    <w:rsid w:val="003B723E"/>
    <w:rsid w:val="003B793A"/>
    <w:rsid w:val="003B7B59"/>
    <w:rsid w:val="003B7DBD"/>
    <w:rsid w:val="003C0177"/>
    <w:rsid w:val="003C0377"/>
    <w:rsid w:val="003C03D2"/>
    <w:rsid w:val="003C0491"/>
    <w:rsid w:val="003C1B0F"/>
    <w:rsid w:val="003C1BA6"/>
    <w:rsid w:val="003C1ED2"/>
    <w:rsid w:val="003C53CD"/>
    <w:rsid w:val="003C663E"/>
    <w:rsid w:val="003C67B3"/>
    <w:rsid w:val="003D0A19"/>
    <w:rsid w:val="003D0EEF"/>
    <w:rsid w:val="003D46C9"/>
    <w:rsid w:val="003D51B7"/>
    <w:rsid w:val="003D59AB"/>
    <w:rsid w:val="003D5AE7"/>
    <w:rsid w:val="003D7C60"/>
    <w:rsid w:val="003D7DE3"/>
    <w:rsid w:val="003D7FEF"/>
    <w:rsid w:val="003E0E8D"/>
    <w:rsid w:val="003E1A11"/>
    <w:rsid w:val="003E3549"/>
    <w:rsid w:val="003E76DA"/>
    <w:rsid w:val="003E7D96"/>
    <w:rsid w:val="003F0B99"/>
    <w:rsid w:val="003F29D3"/>
    <w:rsid w:val="003F3BC6"/>
    <w:rsid w:val="003F43A9"/>
    <w:rsid w:val="003F4430"/>
    <w:rsid w:val="0040045B"/>
    <w:rsid w:val="00401340"/>
    <w:rsid w:val="00401868"/>
    <w:rsid w:val="004031DE"/>
    <w:rsid w:val="00404672"/>
    <w:rsid w:val="00404D81"/>
    <w:rsid w:val="00404FF1"/>
    <w:rsid w:val="00405259"/>
    <w:rsid w:val="004055CD"/>
    <w:rsid w:val="00406CCB"/>
    <w:rsid w:val="00406FA1"/>
    <w:rsid w:val="004106B1"/>
    <w:rsid w:val="0041071B"/>
    <w:rsid w:val="004118AE"/>
    <w:rsid w:val="00412D56"/>
    <w:rsid w:val="00413024"/>
    <w:rsid w:val="00413201"/>
    <w:rsid w:val="00413229"/>
    <w:rsid w:val="004137CF"/>
    <w:rsid w:val="00413A43"/>
    <w:rsid w:val="00415ECE"/>
    <w:rsid w:val="004204B4"/>
    <w:rsid w:val="00420C9A"/>
    <w:rsid w:val="00421B3E"/>
    <w:rsid w:val="00423824"/>
    <w:rsid w:val="00424E47"/>
    <w:rsid w:val="0042518B"/>
    <w:rsid w:val="00425416"/>
    <w:rsid w:val="00425FDD"/>
    <w:rsid w:val="004267AF"/>
    <w:rsid w:val="00426AC7"/>
    <w:rsid w:val="00431BDA"/>
    <w:rsid w:val="00433136"/>
    <w:rsid w:val="00434834"/>
    <w:rsid w:val="00435404"/>
    <w:rsid w:val="004366EA"/>
    <w:rsid w:val="004367D5"/>
    <w:rsid w:val="00436F7D"/>
    <w:rsid w:val="00442B03"/>
    <w:rsid w:val="00442DDF"/>
    <w:rsid w:val="0044380A"/>
    <w:rsid w:val="00443B2A"/>
    <w:rsid w:val="00443C4A"/>
    <w:rsid w:val="0044481A"/>
    <w:rsid w:val="004453E6"/>
    <w:rsid w:val="0045306D"/>
    <w:rsid w:val="004536C2"/>
    <w:rsid w:val="0045384F"/>
    <w:rsid w:val="00453F5E"/>
    <w:rsid w:val="00455BBA"/>
    <w:rsid w:val="0045645F"/>
    <w:rsid w:val="00456F97"/>
    <w:rsid w:val="0045735B"/>
    <w:rsid w:val="00457C3B"/>
    <w:rsid w:val="004616AD"/>
    <w:rsid w:val="00462124"/>
    <w:rsid w:val="00463779"/>
    <w:rsid w:val="004637F7"/>
    <w:rsid w:val="0046394C"/>
    <w:rsid w:val="00463B81"/>
    <w:rsid w:val="00464A7D"/>
    <w:rsid w:val="00464BC2"/>
    <w:rsid w:val="00466B5A"/>
    <w:rsid w:val="0046709F"/>
    <w:rsid w:val="004675D8"/>
    <w:rsid w:val="00467C93"/>
    <w:rsid w:val="00470CBC"/>
    <w:rsid w:val="004711A7"/>
    <w:rsid w:val="004714CB"/>
    <w:rsid w:val="00471537"/>
    <w:rsid w:val="00472BF3"/>
    <w:rsid w:val="00473182"/>
    <w:rsid w:val="004745EB"/>
    <w:rsid w:val="00477ED3"/>
    <w:rsid w:val="004846AC"/>
    <w:rsid w:val="0048474E"/>
    <w:rsid w:val="00484FC1"/>
    <w:rsid w:val="004858FF"/>
    <w:rsid w:val="004903EE"/>
    <w:rsid w:val="00490492"/>
    <w:rsid w:val="0049242B"/>
    <w:rsid w:val="00492690"/>
    <w:rsid w:val="0049328D"/>
    <w:rsid w:val="00493BB6"/>
    <w:rsid w:val="004948DB"/>
    <w:rsid w:val="00495B4B"/>
    <w:rsid w:val="00496DFE"/>
    <w:rsid w:val="0049773A"/>
    <w:rsid w:val="00497B61"/>
    <w:rsid w:val="004A0315"/>
    <w:rsid w:val="004A0532"/>
    <w:rsid w:val="004A08EE"/>
    <w:rsid w:val="004A0EEA"/>
    <w:rsid w:val="004A4962"/>
    <w:rsid w:val="004A610F"/>
    <w:rsid w:val="004A70B9"/>
    <w:rsid w:val="004A7E43"/>
    <w:rsid w:val="004B1952"/>
    <w:rsid w:val="004B22E3"/>
    <w:rsid w:val="004B32F5"/>
    <w:rsid w:val="004B3F0B"/>
    <w:rsid w:val="004B3F4A"/>
    <w:rsid w:val="004B61D3"/>
    <w:rsid w:val="004B7021"/>
    <w:rsid w:val="004C2619"/>
    <w:rsid w:val="004C265D"/>
    <w:rsid w:val="004C2A01"/>
    <w:rsid w:val="004C2C90"/>
    <w:rsid w:val="004C3128"/>
    <w:rsid w:val="004C3551"/>
    <w:rsid w:val="004C4B80"/>
    <w:rsid w:val="004C549E"/>
    <w:rsid w:val="004D095A"/>
    <w:rsid w:val="004D0CB9"/>
    <w:rsid w:val="004D141D"/>
    <w:rsid w:val="004D1762"/>
    <w:rsid w:val="004D4FBE"/>
    <w:rsid w:val="004D5801"/>
    <w:rsid w:val="004D5C64"/>
    <w:rsid w:val="004D7482"/>
    <w:rsid w:val="004E0564"/>
    <w:rsid w:val="004E24CF"/>
    <w:rsid w:val="004E2977"/>
    <w:rsid w:val="004E4FA2"/>
    <w:rsid w:val="004E5739"/>
    <w:rsid w:val="004E60C4"/>
    <w:rsid w:val="004E6C0A"/>
    <w:rsid w:val="004E6DF8"/>
    <w:rsid w:val="004E7FB9"/>
    <w:rsid w:val="004F1AF9"/>
    <w:rsid w:val="004F2296"/>
    <w:rsid w:val="004F2F82"/>
    <w:rsid w:val="004F313F"/>
    <w:rsid w:val="004F54B7"/>
    <w:rsid w:val="004F6093"/>
    <w:rsid w:val="004F7665"/>
    <w:rsid w:val="004F7D9A"/>
    <w:rsid w:val="0050011F"/>
    <w:rsid w:val="00501D8B"/>
    <w:rsid w:val="00502B1A"/>
    <w:rsid w:val="005033C4"/>
    <w:rsid w:val="00503F4F"/>
    <w:rsid w:val="00505A65"/>
    <w:rsid w:val="00507F65"/>
    <w:rsid w:val="00510D50"/>
    <w:rsid w:val="0051191D"/>
    <w:rsid w:val="00511B6E"/>
    <w:rsid w:val="00511E6E"/>
    <w:rsid w:val="0051263A"/>
    <w:rsid w:val="00512901"/>
    <w:rsid w:val="0051345D"/>
    <w:rsid w:val="0051542B"/>
    <w:rsid w:val="005162AF"/>
    <w:rsid w:val="00516C68"/>
    <w:rsid w:val="00517835"/>
    <w:rsid w:val="005178DB"/>
    <w:rsid w:val="00520D56"/>
    <w:rsid w:val="005211FD"/>
    <w:rsid w:val="005214F7"/>
    <w:rsid w:val="00521FE5"/>
    <w:rsid w:val="00522E4E"/>
    <w:rsid w:val="00524115"/>
    <w:rsid w:val="005243F1"/>
    <w:rsid w:val="005245D3"/>
    <w:rsid w:val="005254DC"/>
    <w:rsid w:val="00527228"/>
    <w:rsid w:val="00527B0E"/>
    <w:rsid w:val="005301C3"/>
    <w:rsid w:val="00530F06"/>
    <w:rsid w:val="00534107"/>
    <w:rsid w:val="00534858"/>
    <w:rsid w:val="005357F9"/>
    <w:rsid w:val="00535E02"/>
    <w:rsid w:val="005401DC"/>
    <w:rsid w:val="0054128E"/>
    <w:rsid w:val="00541337"/>
    <w:rsid w:val="00541802"/>
    <w:rsid w:val="00541B88"/>
    <w:rsid w:val="00542353"/>
    <w:rsid w:val="00543604"/>
    <w:rsid w:val="00543FF6"/>
    <w:rsid w:val="0054523F"/>
    <w:rsid w:val="00547114"/>
    <w:rsid w:val="00547626"/>
    <w:rsid w:val="00547AA0"/>
    <w:rsid w:val="00551529"/>
    <w:rsid w:val="005530D7"/>
    <w:rsid w:val="00553F42"/>
    <w:rsid w:val="00554FAE"/>
    <w:rsid w:val="00555987"/>
    <w:rsid w:val="00556868"/>
    <w:rsid w:val="00557ADA"/>
    <w:rsid w:val="005612DE"/>
    <w:rsid w:val="00561742"/>
    <w:rsid w:val="00563F95"/>
    <w:rsid w:val="00564360"/>
    <w:rsid w:val="005647F6"/>
    <w:rsid w:val="00565B41"/>
    <w:rsid w:val="00566679"/>
    <w:rsid w:val="00570CFE"/>
    <w:rsid w:val="00570DA0"/>
    <w:rsid w:val="00571915"/>
    <w:rsid w:val="00572A4F"/>
    <w:rsid w:val="005812B8"/>
    <w:rsid w:val="0058161C"/>
    <w:rsid w:val="00581D83"/>
    <w:rsid w:val="00582A5B"/>
    <w:rsid w:val="0058351A"/>
    <w:rsid w:val="00583899"/>
    <w:rsid w:val="005855E3"/>
    <w:rsid w:val="00586ED2"/>
    <w:rsid w:val="005912FF"/>
    <w:rsid w:val="005923F8"/>
    <w:rsid w:val="005928C3"/>
    <w:rsid w:val="0059341A"/>
    <w:rsid w:val="00593EC5"/>
    <w:rsid w:val="00594495"/>
    <w:rsid w:val="00596356"/>
    <w:rsid w:val="00596565"/>
    <w:rsid w:val="0059797F"/>
    <w:rsid w:val="005A0244"/>
    <w:rsid w:val="005A04CA"/>
    <w:rsid w:val="005A0A47"/>
    <w:rsid w:val="005A1AFF"/>
    <w:rsid w:val="005A2565"/>
    <w:rsid w:val="005A26FB"/>
    <w:rsid w:val="005A2A0E"/>
    <w:rsid w:val="005A2FFF"/>
    <w:rsid w:val="005A34FD"/>
    <w:rsid w:val="005A396C"/>
    <w:rsid w:val="005A61E6"/>
    <w:rsid w:val="005A6BBA"/>
    <w:rsid w:val="005A73ED"/>
    <w:rsid w:val="005B09A4"/>
    <w:rsid w:val="005B320E"/>
    <w:rsid w:val="005B43FD"/>
    <w:rsid w:val="005B4DC2"/>
    <w:rsid w:val="005B5A20"/>
    <w:rsid w:val="005B77C4"/>
    <w:rsid w:val="005C0677"/>
    <w:rsid w:val="005C1267"/>
    <w:rsid w:val="005C321C"/>
    <w:rsid w:val="005C385D"/>
    <w:rsid w:val="005C601D"/>
    <w:rsid w:val="005C70C6"/>
    <w:rsid w:val="005C75A3"/>
    <w:rsid w:val="005C77F6"/>
    <w:rsid w:val="005C7D84"/>
    <w:rsid w:val="005D0CEA"/>
    <w:rsid w:val="005D1286"/>
    <w:rsid w:val="005D1783"/>
    <w:rsid w:val="005D21AD"/>
    <w:rsid w:val="005D4D07"/>
    <w:rsid w:val="005D5417"/>
    <w:rsid w:val="005D5D92"/>
    <w:rsid w:val="005D6056"/>
    <w:rsid w:val="005D60B0"/>
    <w:rsid w:val="005D6777"/>
    <w:rsid w:val="005D72C6"/>
    <w:rsid w:val="005E2D2D"/>
    <w:rsid w:val="005E2E80"/>
    <w:rsid w:val="005E3C98"/>
    <w:rsid w:val="005E3D4F"/>
    <w:rsid w:val="005E6B02"/>
    <w:rsid w:val="005F011E"/>
    <w:rsid w:val="005F0E31"/>
    <w:rsid w:val="005F0F35"/>
    <w:rsid w:val="005F24F4"/>
    <w:rsid w:val="005F60EA"/>
    <w:rsid w:val="005F63DC"/>
    <w:rsid w:val="005F75F1"/>
    <w:rsid w:val="005F79C8"/>
    <w:rsid w:val="00600264"/>
    <w:rsid w:val="00600EC6"/>
    <w:rsid w:val="00602048"/>
    <w:rsid w:val="00602995"/>
    <w:rsid w:val="00603125"/>
    <w:rsid w:val="00605788"/>
    <w:rsid w:val="00605FD9"/>
    <w:rsid w:val="006064AB"/>
    <w:rsid w:val="0060677C"/>
    <w:rsid w:val="0060679B"/>
    <w:rsid w:val="006067B7"/>
    <w:rsid w:val="006067BE"/>
    <w:rsid w:val="00611F66"/>
    <w:rsid w:val="006140F2"/>
    <w:rsid w:val="006158A0"/>
    <w:rsid w:val="00615C60"/>
    <w:rsid w:val="00617A2B"/>
    <w:rsid w:val="00617D7A"/>
    <w:rsid w:val="0062081C"/>
    <w:rsid w:val="00623F8E"/>
    <w:rsid w:val="00627F48"/>
    <w:rsid w:val="006300E0"/>
    <w:rsid w:val="00633F82"/>
    <w:rsid w:val="006341D2"/>
    <w:rsid w:val="00634B6B"/>
    <w:rsid w:val="006369A0"/>
    <w:rsid w:val="00636AFE"/>
    <w:rsid w:val="0063728A"/>
    <w:rsid w:val="00640A5A"/>
    <w:rsid w:val="00641273"/>
    <w:rsid w:val="00642AE7"/>
    <w:rsid w:val="00645ADC"/>
    <w:rsid w:val="00651083"/>
    <w:rsid w:val="006510FA"/>
    <w:rsid w:val="0065449B"/>
    <w:rsid w:val="0065479B"/>
    <w:rsid w:val="00655BE3"/>
    <w:rsid w:val="006565BC"/>
    <w:rsid w:val="006572B8"/>
    <w:rsid w:val="00661545"/>
    <w:rsid w:val="00661943"/>
    <w:rsid w:val="00662EED"/>
    <w:rsid w:val="00664AAE"/>
    <w:rsid w:val="00664D87"/>
    <w:rsid w:val="00665B55"/>
    <w:rsid w:val="00665F2A"/>
    <w:rsid w:val="0066681F"/>
    <w:rsid w:val="0066796E"/>
    <w:rsid w:val="00671749"/>
    <w:rsid w:val="0067183F"/>
    <w:rsid w:val="00671F84"/>
    <w:rsid w:val="00672484"/>
    <w:rsid w:val="00675F04"/>
    <w:rsid w:val="0068029F"/>
    <w:rsid w:val="00681D32"/>
    <w:rsid w:val="0068304E"/>
    <w:rsid w:val="0068331D"/>
    <w:rsid w:val="00683A38"/>
    <w:rsid w:val="00684C55"/>
    <w:rsid w:val="00685E0C"/>
    <w:rsid w:val="006863A6"/>
    <w:rsid w:val="0068777A"/>
    <w:rsid w:val="006910BF"/>
    <w:rsid w:val="0069130C"/>
    <w:rsid w:val="006914C9"/>
    <w:rsid w:val="00692C06"/>
    <w:rsid w:val="006950BF"/>
    <w:rsid w:val="006954A6"/>
    <w:rsid w:val="00695506"/>
    <w:rsid w:val="006962D7"/>
    <w:rsid w:val="006971AA"/>
    <w:rsid w:val="0069734E"/>
    <w:rsid w:val="006A3D93"/>
    <w:rsid w:val="006A4BA9"/>
    <w:rsid w:val="006A4E4F"/>
    <w:rsid w:val="006A5809"/>
    <w:rsid w:val="006A5F23"/>
    <w:rsid w:val="006A6793"/>
    <w:rsid w:val="006B24BA"/>
    <w:rsid w:val="006B38B8"/>
    <w:rsid w:val="006B3D0E"/>
    <w:rsid w:val="006B3D71"/>
    <w:rsid w:val="006B3E81"/>
    <w:rsid w:val="006B433C"/>
    <w:rsid w:val="006B43A3"/>
    <w:rsid w:val="006B5511"/>
    <w:rsid w:val="006B6066"/>
    <w:rsid w:val="006B68B1"/>
    <w:rsid w:val="006B6A89"/>
    <w:rsid w:val="006C3727"/>
    <w:rsid w:val="006C4456"/>
    <w:rsid w:val="006C4500"/>
    <w:rsid w:val="006C5EB1"/>
    <w:rsid w:val="006C7255"/>
    <w:rsid w:val="006C7A21"/>
    <w:rsid w:val="006C7CDA"/>
    <w:rsid w:val="006C7FE1"/>
    <w:rsid w:val="006D0A3C"/>
    <w:rsid w:val="006D1977"/>
    <w:rsid w:val="006D1CBD"/>
    <w:rsid w:val="006D5677"/>
    <w:rsid w:val="006E0094"/>
    <w:rsid w:val="006E199C"/>
    <w:rsid w:val="006E5149"/>
    <w:rsid w:val="006F00C7"/>
    <w:rsid w:val="006F0EBF"/>
    <w:rsid w:val="006F1186"/>
    <w:rsid w:val="006F1972"/>
    <w:rsid w:val="006F243C"/>
    <w:rsid w:val="006F2588"/>
    <w:rsid w:val="006F3187"/>
    <w:rsid w:val="006F609C"/>
    <w:rsid w:val="006F7197"/>
    <w:rsid w:val="006F7620"/>
    <w:rsid w:val="0070139F"/>
    <w:rsid w:val="007026F5"/>
    <w:rsid w:val="0070304E"/>
    <w:rsid w:val="00703B7C"/>
    <w:rsid w:val="00703EAB"/>
    <w:rsid w:val="00706DC4"/>
    <w:rsid w:val="0071263B"/>
    <w:rsid w:val="00713792"/>
    <w:rsid w:val="00713C8F"/>
    <w:rsid w:val="00715436"/>
    <w:rsid w:val="00715D2D"/>
    <w:rsid w:val="007162EA"/>
    <w:rsid w:val="007169CC"/>
    <w:rsid w:val="007173F6"/>
    <w:rsid w:val="00717667"/>
    <w:rsid w:val="00720EC4"/>
    <w:rsid w:val="00721B16"/>
    <w:rsid w:val="007234D8"/>
    <w:rsid w:val="00723591"/>
    <w:rsid w:val="007269E0"/>
    <w:rsid w:val="0072786F"/>
    <w:rsid w:val="00730EA3"/>
    <w:rsid w:val="00731250"/>
    <w:rsid w:val="007321CC"/>
    <w:rsid w:val="007324F1"/>
    <w:rsid w:val="007329A6"/>
    <w:rsid w:val="00732A8F"/>
    <w:rsid w:val="00734DEC"/>
    <w:rsid w:val="0073623E"/>
    <w:rsid w:val="00736405"/>
    <w:rsid w:val="0073687B"/>
    <w:rsid w:val="00741B74"/>
    <w:rsid w:val="00743627"/>
    <w:rsid w:val="00743DA2"/>
    <w:rsid w:val="007454C5"/>
    <w:rsid w:val="0074D890"/>
    <w:rsid w:val="0075035A"/>
    <w:rsid w:val="00750757"/>
    <w:rsid w:val="00750A91"/>
    <w:rsid w:val="00751106"/>
    <w:rsid w:val="007540B6"/>
    <w:rsid w:val="00755DE2"/>
    <w:rsid w:val="00761C15"/>
    <w:rsid w:val="00763FEC"/>
    <w:rsid w:val="007665EB"/>
    <w:rsid w:val="0077059B"/>
    <w:rsid w:val="007708BF"/>
    <w:rsid w:val="00770F0E"/>
    <w:rsid w:val="0077398B"/>
    <w:rsid w:val="00773BA4"/>
    <w:rsid w:val="00774758"/>
    <w:rsid w:val="00775F11"/>
    <w:rsid w:val="00780772"/>
    <w:rsid w:val="0078174B"/>
    <w:rsid w:val="007832EB"/>
    <w:rsid w:val="00785757"/>
    <w:rsid w:val="0079397D"/>
    <w:rsid w:val="00793EA2"/>
    <w:rsid w:val="00794AA2"/>
    <w:rsid w:val="00795195"/>
    <w:rsid w:val="007955C6"/>
    <w:rsid w:val="007957CF"/>
    <w:rsid w:val="007978C5"/>
    <w:rsid w:val="007A0B5B"/>
    <w:rsid w:val="007A0C55"/>
    <w:rsid w:val="007A100C"/>
    <w:rsid w:val="007A196D"/>
    <w:rsid w:val="007A1EB3"/>
    <w:rsid w:val="007A1FD8"/>
    <w:rsid w:val="007A36F2"/>
    <w:rsid w:val="007A4E32"/>
    <w:rsid w:val="007A5937"/>
    <w:rsid w:val="007A7213"/>
    <w:rsid w:val="007B1230"/>
    <w:rsid w:val="007B1BC1"/>
    <w:rsid w:val="007B1BC3"/>
    <w:rsid w:val="007B33B6"/>
    <w:rsid w:val="007B4294"/>
    <w:rsid w:val="007B4CAF"/>
    <w:rsid w:val="007B6117"/>
    <w:rsid w:val="007B7B96"/>
    <w:rsid w:val="007C06D4"/>
    <w:rsid w:val="007C1702"/>
    <w:rsid w:val="007C1BB1"/>
    <w:rsid w:val="007C2331"/>
    <w:rsid w:val="007C26AC"/>
    <w:rsid w:val="007C2719"/>
    <w:rsid w:val="007C2773"/>
    <w:rsid w:val="007C3667"/>
    <w:rsid w:val="007C39F8"/>
    <w:rsid w:val="007C3D0D"/>
    <w:rsid w:val="007C4240"/>
    <w:rsid w:val="007C491C"/>
    <w:rsid w:val="007C6124"/>
    <w:rsid w:val="007C6300"/>
    <w:rsid w:val="007C65C5"/>
    <w:rsid w:val="007C7CF4"/>
    <w:rsid w:val="007C7F0E"/>
    <w:rsid w:val="007D0728"/>
    <w:rsid w:val="007D0956"/>
    <w:rsid w:val="007D6D97"/>
    <w:rsid w:val="007D7050"/>
    <w:rsid w:val="007D7524"/>
    <w:rsid w:val="007E061C"/>
    <w:rsid w:val="007E193C"/>
    <w:rsid w:val="007E2076"/>
    <w:rsid w:val="007E3049"/>
    <w:rsid w:val="007E35C3"/>
    <w:rsid w:val="007E35FF"/>
    <w:rsid w:val="007E7131"/>
    <w:rsid w:val="007F024F"/>
    <w:rsid w:val="007F033B"/>
    <w:rsid w:val="007F5430"/>
    <w:rsid w:val="007F58F5"/>
    <w:rsid w:val="007F641F"/>
    <w:rsid w:val="00800487"/>
    <w:rsid w:val="008015E6"/>
    <w:rsid w:val="00801A43"/>
    <w:rsid w:val="008030FC"/>
    <w:rsid w:val="00804D46"/>
    <w:rsid w:val="00806830"/>
    <w:rsid w:val="00806AD0"/>
    <w:rsid w:val="008073C1"/>
    <w:rsid w:val="00811885"/>
    <w:rsid w:val="00811D1E"/>
    <w:rsid w:val="00812091"/>
    <w:rsid w:val="00812159"/>
    <w:rsid w:val="0081312E"/>
    <w:rsid w:val="00813A90"/>
    <w:rsid w:val="008145C6"/>
    <w:rsid w:val="00815201"/>
    <w:rsid w:val="008155C5"/>
    <w:rsid w:val="00816649"/>
    <w:rsid w:val="00820CEE"/>
    <w:rsid w:val="0082100E"/>
    <w:rsid w:val="00821109"/>
    <w:rsid w:val="00821828"/>
    <w:rsid w:val="00821910"/>
    <w:rsid w:val="008241C2"/>
    <w:rsid w:val="00825A5B"/>
    <w:rsid w:val="00825DBB"/>
    <w:rsid w:val="008270BB"/>
    <w:rsid w:val="008278E3"/>
    <w:rsid w:val="008326C7"/>
    <w:rsid w:val="008331C2"/>
    <w:rsid w:val="00834085"/>
    <w:rsid w:val="00834569"/>
    <w:rsid w:val="00835A8F"/>
    <w:rsid w:val="00836DCE"/>
    <w:rsid w:val="00843765"/>
    <w:rsid w:val="008437A8"/>
    <w:rsid w:val="00843FEF"/>
    <w:rsid w:val="008448E6"/>
    <w:rsid w:val="00844D5E"/>
    <w:rsid w:val="00845032"/>
    <w:rsid w:val="008469DD"/>
    <w:rsid w:val="00846E3C"/>
    <w:rsid w:val="00850C74"/>
    <w:rsid w:val="00850CA8"/>
    <w:rsid w:val="00850DA0"/>
    <w:rsid w:val="008512BA"/>
    <w:rsid w:val="008555E8"/>
    <w:rsid w:val="00855FB3"/>
    <w:rsid w:val="0085605F"/>
    <w:rsid w:val="0085713C"/>
    <w:rsid w:val="00857E34"/>
    <w:rsid w:val="00857FF5"/>
    <w:rsid w:val="0086172E"/>
    <w:rsid w:val="00861FFE"/>
    <w:rsid w:val="00864053"/>
    <w:rsid w:val="00867B42"/>
    <w:rsid w:val="00870079"/>
    <w:rsid w:val="00870D15"/>
    <w:rsid w:val="00873236"/>
    <w:rsid w:val="0087336E"/>
    <w:rsid w:val="00873463"/>
    <w:rsid w:val="00873F78"/>
    <w:rsid w:val="00874179"/>
    <w:rsid w:val="0087527C"/>
    <w:rsid w:val="00876109"/>
    <w:rsid w:val="00876CCF"/>
    <w:rsid w:val="008770C2"/>
    <w:rsid w:val="0087C5C2"/>
    <w:rsid w:val="00880372"/>
    <w:rsid w:val="00880F13"/>
    <w:rsid w:val="00882A8A"/>
    <w:rsid w:val="00884A7B"/>
    <w:rsid w:val="00884EC0"/>
    <w:rsid w:val="008857A8"/>
    <w:rsid w:val="008864ED"/>
    <w:rsid w:val="00886602"/>
    <w:rsid w:val="00886B4E"/>
    <w:rsid w:val="008874B9"/>
    <w:rsid w:val="0088776A"/>
    <w:rsid w:val="00887C97"/>
    <w:rsid w:val="008902F2"/>
    <w:rsid w:val="008907E2"/>
    <w:rsid w:val="0089151F"/>
    <w:rsid w:val="008917CA"/>
    <w:rsid w:val="008937AC"/>
    <w:rsid w:val="00894983"/>
    <w:rsid w:val="00894F58"/>
    <w:rsid w:val="00895006"/>
    <w:rsid w:val="00895D10"/>
    <w:rsid w:val="008A024C"/>
    <w:rsid w:val="008A063F"/>
    <w:rsid w:val="008A106A"/>
    <w:rsid w:val="008A1A64"/>
    <w:rsid w:val="008A1D1B"/>
    <w:rsid w:val="008A32D0"/>
    <w:rsid w:val="008A34A5"/>
    <w:rsid w:val="008A433F"/>
    <w:rsid w:val="008A4387"/>
    <w:rsid w:val="008A5A4B"/>
    <w:rsid w:val="008A5FAF"/>
    <w:rsid w:val="008A722B"/>
    <w:rsid w:val="008A8D08"/>
    <w:rsid w:val="008B14D2"/>
    <w:rsid w:val="008B1DE0"/>
    <w:rsid w:val="008B2833"/>
    <w:rsid w:val="008B4029"/>
    <w:rsid w:val="008B4680"/>
    <w:rsid w:val="008B55ED"/>
    <w:rsid w:val="008C0C61"/>
    <w:rsid w:val="008C2513"/>
    <w:rsid w:val="008C3194"/>
    <w:rsid w:val="008C3ACE"/>
    <w:rsid w:val="008C583A"/>
    <w:rsid w:val="008C6403"/>
    <w:rsid w:val="008C6D3A"/>
    <w:rsid w:val="008C6EAE"/>
    <w:rsid w:val="008C7C7E"/>
    <w:rsid w:val="008C7C8C"/>
    <w:rsid w:val="008D16FA"/>
    <w:rsid w:val="008D1EA4"/>
    <w:rsid w:val="008D219D"/>
    <w:rsid w:val="008D245C"/>
    <w:rsid w:val="008D2913"/>
    <w:rsid w:val="008D317A"/>
    <w:rsid w:val="008D3955"/>
    <w:rsid w:val="008D44A9"/>
    <w:rsid w:val="008D5849"/>
    <w:rsid w:val="008E1536"/>
    <w:rsid w:val="008E2BD7"/>
    <w:rsid w:val="008E38A3"/>
    <w:rsid w:val="008E3D4F"/>
    <w:rsid w:val="008E4022"/>
    <w:rsid w:val="008E5739"/>
    <w:rsid w:val="008E6394"/>
    <w:rsid w:val="008E6AE2"/>
    <w:rsid w:val="008E6DC1"/>
    <w:rsid w:val="008E70E1"/>
    <w:rsid w:val="008F0092"/>
    <w:rsid w:val="008F25F2"/>
    <w:rsid w:val="008F2784"/>
    <w:rsid w:val="008F2A05"/>
    <w:rsid w:val="008F524F"/>
    <w:rsid w:val="008F6718"/>
    <w:rsid w:val="008F6B06"/>
    <w:rsid w:val="008F791C"/>
    <w:rsid w:val="008F7961"/>
    <w:rsid w:val="0090211A"/>
    <w:rsid w:val="009027E9"/>
    <w:rsid w:val="00903ACF"/>
    <w:rsid w:val="009060B6"/>
    <w:rsid w:val="0090676A"/>
    <w:rsid w:val="00907EE9"/>
    <w:rsid w:val="0091039B"/>
    <w:rsid w:val="00910478"/>
    <w:rsid w:val="00910511"/>
    <w:rsid w:val="00912A34"/>
    <w:rsid w:val="0091318B"/>
    <w:rsid w:val="00916A5D"/>
    <w:rsid w:val="0091780A"/>
    <w:rsid w:val="00917993"/>
    <w:rsid w:val="00920E9C"/>
    <w:rsid w:val="0092131F"/>
    <w:rsid w:val="00921FFE"/>
    <w:rsid w:val="00923215"/>
    <w:rsid w:val="009239A8"/>
    <w:rsid w:val="00924961"/>
    <w:rsid w:val="0092509C"/>
    <w:rsid w:val="00926ECF"/>
    <w:rsid w:val="009300FC"/>
    <w:rsid w:val="00932197"/>
    <w:rsid w:val="00934C7C"/>
    <w:rsid w:val="009359D8"/>
    <w:rsid w:val="00935F7A"/>
    <w:rsid w:val="0093751C"/>
    <w:rsid w:val="00940991"/>
    <w:rsid w:val="00940AB0"/>
    <w:rsid w:val="00944154"/>
    <w:rsid w:val="00944C93"/>
    <w:rsid w:val="009466D9"/>
    <w:rsid w:val="0095013F"/>
    <w:rsid w:val="00951668"/>
    <w:rsid w:val="0095172F"/>
    <w:rsid w:val="00951A91"/>
    <w:rsid w:val="00951D83"/>
    <w:rsid w:val="00952924"/>
    <w:rsid w:val="00954449"/>
    <w:rsid w:val="0095462E"/>
    <w:rsid w:val="009564F1"/>
    <w:rsid w:val="0095741B"/>
    <w:rsid w:val="00957630"/>
    <w:rsid w:val="009607FD"/>
    <w:rsid w:val="0096162D"/>
    <w:rsid w:val="00961E68"/>
    <w:rsid w:val="009630AC"/>
    <w:rsid w:val="00963C6C"/>
    <w:rsid w:val="00963E23"/>
    <w:rsid w:val="009647DA"/>
    <w:rsid w:val="00965004"/>
    <w:rsid w:val="009655E4"/>
    <w:rsid w:val="00966EAE"/>
    <w:rsid w:val="009707F0"/>
    <w:rsid w:val="0097167A"/>
    <w:rsid w:val="009742CC"/>
    <w:rsid w:val="00974D19"/>
    <w:rsid w:val="0097512A"/>
    <w:rsid w:val="0097625B"/>
    <w:rsid w:val="00976935"/>
    <w:rsid w:val="00976C54"/>
    <w:rsid w:val="0097721F"/>
    <w:rsid w:val="00980B15"/>
    <w:rsid w:val="00980C6B"/>
    <w:rsid w:val="0098104B"/>
    <w:rsid w:val="00981111"/>
    <w:rsid w:val="0098252B"/>
    <w:rsid w:val="009834A8"/>
    <w:rsid w:val="009839EF"/>
    <w:rsid w:val="00985522"/>
    <w:rsid w:val="00985E17"/>
    <w:rsid w:val="00990158"/>
    <w:rsid w:val="00994C38"/>
    <w:rsid w:val="009970DC"/>
    <w:rsid w:val="00997A26"/>
    <w:rsid w:val="009A00C9"/>
    <w:rsid w:val="009A0683"/>
    <w:rsid w:val="009A0EBE"/>
    <w:rsid w:val="009A18A9"/>
    <w:rsid w:val="009A1AE1"/>
    <w:rsid w:val="009A26E5"/>
    <w:rsid w:val="009A2A43"/>
    <w:rsid w:val="009A3C4C"/>
    <w:rsid w:val="009A4B6C"/>
    <w:rsid w:val="009A632D"/>
    <w:rsid w:val="009A7250"/>
    <w:rsid w:val="009B0C83"/>
    <w:rsid w:val="009B282F"/>
    <w:rsid w:val="009B2910"/>
    <w:rsid w:val="009B4002"/>
    <w:rsid w:val="009B6D3D"/>
    <w:rsid w:val="009B78E8"/>
    <w:rsid w:val="009B7D9D"/>
    <w:rsid w:val="009C15CD"/>
    <w:rsid w:val="009C21F6"/>
    <w:rsid w:val="009C29E4"/>
    <w:rsid w:val="009C2D5E"/>
    <w:rsid w:val="009C2DCB"/>
    <w:rsid w:val="009C5638"/>
    <w:rsid w:val="009C655F"/>
    <w:rsid w:val="009C704F"/>
    <w:rsid w:val="009D0094"/>
    <w:rsid w:val="009D032F"/>
    <w:rsid w:val="009D0F94"/>
    <w:rsid w:val="009D3C1A"/>
    <w:rsid w:val="009D3ED0"/>
    <w:rsid w:val="009D414E"/>
    <w:rsid w:val="009D559B"/>
    <w:rsid w:val="009D625B"/>
    <w:rsid w:val="009E00F5"/>
    <w:rsid w:val="009E06BB"/>
    <w:rsid w:val="009E0BB8"/>
    <w:rsid w:val="009E53FC"/>
    <w:rsid w:val="009E5601"/>
    <w:rsid w:val="009E6058"/>
    <w:rsid w:val="009E636A"/>
    <w:rsid w:val="009F0C86"/>
    <w:rsid w:val="009F691E"/>
    <w:rsid w:val="009F6D29"/>
    <w:rsid w:val="00A0115A"/>
    <w:rsid w:val="00A01A18"/>
    <w:rsid w:val="00A01C2F"/>
    <w:rsid w:val="00A02CA1"/>
    <w:rsid w:val="00A04680"/>
    <w:rsid w:val="00A063E0"/>
    <w:rsid w:val="00A109F8"/>
    <w:rsid w:val="00A10BC5"/>
    <w:rsid w:val="00A11F11"/>
    <w:rsid w:val="00A1224D"/>
    <w:rsid w:val="00A12E60"/>
    <w:rsid w:val="00A130A7"/>
    <w:rsid w:val="00A13ADD"/>
    <w:rsid w:val="00A140BC"/>
    <w:rsid w:val="00A157D7"/>
    <w:rsid w:val="00A16325"/>
    <w:rsid w:val="00A16C0F"/>
    <w:rsid w:val="00A179A7"/>
    <w:rsid w:val="00A213EB"/>
    <w:rsid w:val="00A27107"/>
    <w:rsid w:val="00A27FE7"/>
    <w:rsid w:val="00A30497"/>
    <w:rsid w:val="00A30884"/>
    <w:rsid w:val="00A31836"/>
    <w:rsid w:val="00A32F00"/>
    <w:rsid w:val="00A377B0"/>
    <w:rsid w:val="00A41937"/>
    <w:rsid w:val="00A43ADA"/>
    <w:rsid w:val="00A44387"/>
    <w:rsid w:val="00A447F4"/>
    <w:rsid w:val="00A455FB"/>
    <w:rsid w:val="00A45B3F"/>
    <w:rsid w:val="00A4663A"/>
    <w:rsid w:val="00A46872"/>
    <w:rsid w:val="00A5063C"/>
    <w:rsid w:val="00A5382C"/>
    <w:rsid w:val="00A55416"/>
    <w:rsid w:val="00A5654D"/>
    <w:rsid w:val="00A567D4"/>
    <w:rsid w:val="00A56EBA"/>
    <w:rsid w:val="00A6088C"/>
    <w:rsid w:val="00A61A2B"/>
    <w:rsid w:val="00A624E9"/>
    <w:rsid w:val="00A62633"/>
    <w:rsid w:val="00A6402E"/>
    <w:rsid w:val="00A6445E"/>
    <w:rsid w:val="00A64F1D"/>
    <w:rsid w:val="00A6505D"/>
    <w:rsid w:val="00A6520F"/>
    <w:rsid w:val="00A669F3"/>
    <w:rsid w:val="00A671CC"/>
    <w:rsid w:val="00A70A66"/>
    <w:rsid w:val="00A70B32"/>
    <w:rsid w:val="00A7498C"/>
    <w:rsid w:val="00A82F2D"/>
    <w:rsid w:val="00A854E2"/>
    <w:rsid w:val="00AA0168"/>
    <w:rsid w:val="00AA101A"/>
    <w:rsid w:val="00AA2CF7"/>
    <w:rsid w:val="00AA374A"/>
    <w:rsid w:val="00AA4643"/>
    <w:rsid w:val="00AA5D5B"/>
    <w:rsid w:val="00AA7A26"/>
    <w:rsid w:val="00AB0361"/>
    <w:rsid w:val="00AB14B9"/>
    <w:rsid w:val="00AB180D"/>
    <w:rsid w:val="00AB3411"/>
    <w:rsid w:val="00AB36B8"/>
    <w:rsid w:val="00AB42CF"/>
    <w:rsid w:val="00AB7CA5"/>
    <w:rsid w:val="00AC111C"/>
    <w:rsid w:val="00AC1B77"/>
    <w:rsid w:val="00AC3AF7"/>
    <w:rsid w:val="00AC53B1"/>
    <w:rsid w:val="00AC6B45"/>
    <w:rsid w:val="00AC6DB5"/>
    <w:rsid w:val="00AC6E5E"/>
    <w:rsid w:val="00AC7222"/>
    <w:rsid w:val="00AD063B"/>
    <w:rsid w:val="00AD0BF0"/>
    <w:rsid w:val="00AD0FD3"/>
    <w:rsid w:val="00AD252A"/>
    <w:rsid w:val="00AD3CAF"/>
    <w:rsid w:val="00AD3E29"/>
    <w:rsid w:val="00AD4291"/>
    <w:rsid w:val="00AD4E35"/>
    <w:rsid w:val="00AD5997"/>
    <w:rsid w:val="00AD5CD7"/>
    <w:rsid w:val="00AD683E"/>
    <w:rsid w:val="00AD716F"/>
    <w:rsid w:val="00AD7770"/>
    <w:rsid w:val="00AE11A8"/>
    <w:rsid w:val="00AE1C5C"/>
    <w:rsid w:val="00AE1DAF"/>
    <w:rsid w:val="00AE4229"/>
    <w:rsid w:val="00AE6465"/>
    <w:rsid w:val="00AE6C8C"/>
    <w:rsid w:val="00AF0485"/>
    <w:rsid w:val="00AF0F46"/>
    <w:rsid w:val="00AF131F"/>
    <w:rsid w:val="00AF190F"/>
    <w:rsid w:val="00AF4DE5"/>
    <w:rsid w:val="00AF56E5"/>
    <w:rsid w:val="00B00AC4"/>
    <w:rsid w:val="00B01A10"/>
    <w:rsid w:val="00B022A6"/>
    <w:rsid w:val="00B05796"/>
    <w:rsid w:val="00B062A0"/>
    <w:rsid w:val="00B07117"/>
    <w:rsid w:val="00B11295"/>
    <w:rsid w:val="00B11397"/>
    <w:rsid w:val="00B1192A"/>
    <w:rsid w:val="00B150E0"/>
    <w:rsid w:val="00B158B3"/>
    <w:rsid w:val="00B15B2A"/>
    <w:rsid w:val="00B17710"/>
    <w:rsid w:val="00B21069"/>
    <w:rsid w:val="00B21BD4"/>
    <w:rsid w:val="00B21D98"/>
    <w:rsid w:val="00B23D7C"/>
    <w:rsid w:val="00B25ABC"/>
    <w:rsid w:val="00B26C4B"/>
    <w:rsid w:val="00B273A3"/>
    <w:rsid w:val="00B273AC"/>
    <w:rsid w:val="00B279E2"/>
    <w:rsid w:val="00B310FC"/>
    <w:rsid w:val="00B31825"/>
    <w:rsid w:val="00B3197D"/>
    <w:rsid w:val="00B31BAD"/>
    <w:rsid w:val="00B33D0B"/>
    <w:rsid w:val="00B35F10"/>
    <w:rsid w:val="00B37C0F"/>
    <w:rsid w:val="00B418F1"/>
    <w:rsid w:val="00B43651"/>
    <w:rsid w:val="00B4495D"/>
    <w:rsid w:val="00B44A75"/>
    <w:rsid w:val="00B458ED"/>
    <w:rsid w:val="00B45C08"/>
    <w:rsid w:val="00B466FD"/>
    <w:rsid w:val="00B47DDF"/>
    <w:rsid w:val="00B50FC3"/>
    <w:rsid w:val="00B5158C"/>
    <w:rsid w:val="00B53BC0"/>
    <w:rsid w:val="00B53CBD"/>
    <w:rsid w:val="00B54337"/>
    <w:rsid w:val="00B564F5"/>
    <w:rsid w:val="00B56F5E"/>
    <w:rsid w:val="00B57F21"/>
    <w:rsid w:val="00B63105"/>
    <w:rsid w:val="00B637E6"/>
    <w:rsid w:val="00B63AFB"/>
    <w:rsid w:val="00B6495E"/>
    <w:rsid w:val="00B65163"/>
    <w:rsid w:val="00B66113"/>
    <w:rsid w:val="00B67310"/>
    <w:rsid w:val="00B67C62"/>
    <w:rsid w:val="00B67F04"/>
    <w:rsid w:val="00B706D5"/>
    <w:rsid w:val="00B707AB"/>
    <w:rsid w:val="00B7250E"/>
    <w:rsid w:val="00B727AE"/>
    <w:rsid w:val="00B73BAA"/>
    <w:rsid w:val="00B741D4"/>
    <w:rsid w:val="00B74EC9"/>
    <w:rsid w:val="00B7527A"/>
    <w:rsid w:val="00B76356"/>
    <w:rsid w:val="00B76877"/>
    <w:rsid w:val="00B82345"/>
    <w:rsid w:val="00B82787"/>
    <w:rsid w:val="00B839BB"/>
    <w:rsid w:val="00B8660C"/>
    <w:rsid w:val="00B86D90"/>
    <w:rsid w:val="00B8719D"/>
    <w:rsid w:val="00B8773A"/>
    <w:rsid w:val="00B901DA"/>
    <w:rsid w:val="00B91B91"/>
    <w:rsid w:val="00B93A2B"/>
    <w:rsid w:val="00B93F25"/>
    <w:rsid w:val="00B951C1"/>
    <w:rsid w:val="00B95280"/>
    <w:rsid w:val="00B95EE5"/>
    <w:rsid w:val="00B9608B"/>
    <w:rsid w:val="00B96CE8"/>
    <w:rsid w:val="00B97C68"/>
    <w:rsid w:val="00BA077B"/>
    <w:rsid w:val="00BA2E10"/>
    <w:rsid w:val="00BA3100"/>
    <w:rsid w:val="00BA414E"/>
    <w:rsid w:val="00BA432F"/>
    <w:rsid w:val="00BA4650"/>
    <w:rsid w:val="00BA4C16"/>
    <w:rsid w:val="00BA5BE5"/>
    <w:rsid w:val="00BA62D4"/>
    <w:rsid w:val="00BA65EB"/>
    <w:rsid w:val="00BA7F68"/>
    <w:rsid w:val="00BB1347"/>
    <w:rsid w:val="00BB1757"/>
    <w:rsid w:val="00BB2C72"/>
    <w:rsid w:val="00BB3D4C"/>
    <w:rsid w:val="00BB7179"/>
    <w:rsid w:val="00BB73F0"/>
    <w:rsid w:val="00BB74E8"/>
    <w:rsid w:val="00BC04FE"/>
    <w:rsid w:val="00BC0656"/>
    <w:rsid w:val="00BC0954"/>
    <w:rsid w:val="00BC195F"/>
    <w:rsid w:val="00BC23D4"/>
    <w:rsid w:val="00BC3184"/>
    <w:rsid w:val="00BC4CD3"/>
    <w:rsid w:val="00BC4FE0"/>
    <w:rsid w:val="00BD0B57"/>
    <w:rsid w:val="00BD110D"/>
    <w:rsid w:val="00BD1EAB"/>
    <w:rsid w:val="00BD203F"/>
    <w:rsid w:val="00BD3DAC"/>
    <w:rsid w:val="00BD4424"/>
    <w:rsid w:val="00BD5D27"/>
    <w:rsid w:val="00BD63A9"/>
    <w:rsid w:val="00BE0265"/>
    <w:rsid w:val="00BE070B"/>
    <w:rsid w:val="00BE110F"/>
    <w:rsid w:val="00BE44B1"/>
    <w:rsid w:val="00BE46D2"/>
    <w:rsid w:val="00BE5054"/>
    <w:rsid w:val="00BE51B9"/>
    <w:rsid w:val="00BE7D54"/>
    <w:rsid w:val="00BE7F5A"/>
    <w:rsid w:val="00BF20B0"/>
    <w:rsid w:val="00BF3421"/>
    <w:rsid w:val="00BF34C2"/>
    <w:rsid w:val="00BF61AD"/>
    <w:rsid w:val="00BF7ACA"/>
    <w:rsid w:val="00C0023A"/>
    <w:rsid w:val="00C02483"/>
    <w:rsid w:val="00C0279C"/>
    <w:rsid w:val="00C03341"/>
    <w:rsid w:val="00C04FDD"/>
    <w:rsid w:val="00C05737"/>
    <w:rsid w:val="00C058E0"/>
    <w:rsid w:val="00C05DFE"/>
    <w:rsid w:val="00C07D44"/>
    <w:rsid w:val="00C07E4D"/>
    <w:rsid w:val="00C10F25"/>
    <w:rsid w:val="00C11817"/>
    <w:rsid w:val="00C11942"/>
    <w:rsid w:val="00C11C10"/>
    <w:rsid w:val="00C11E91"/>
    <w:rsid w:val="00C12189"/>
    <w:rsid w:val="00C12681"/>
    <w:rsid w:val="00C16C69"/>
    <w:rsid w:val="00C17A44"/>
    <w:rsid w:val="00C20B22"/>
    <w:rsid w:val="00C21C1D"/>
    <w:rsid w:val="00C22EC4"/>
    <w:rsid w:val="00C24AB3"/>
    <w:rsid w:val="00C25622"/>
    <w:rsid w:val="00C272FB"/>
    <w:rsid w:val="00C27A1C"/>
    <w:rsid w:val="00C30D4A"/>
    <w:rsid w:val="00C32486"/>
    <w:rsid w:val="00C330B9"/>
    <w:rsid w:val="00C37FED"/>
    <w:rsid w:val="00C43BEF"/>
    <w:rsid w:val="00C44848"/>
    <w:rsid w:val="00C47A1D"/>
    <w:rsid w:val="00C47BCC"/>
    <w:rsid w:val="00C503BC"/>
    <w:rsid w:val="00C52E7E"/>
    <w:rsid w:val="00C550C7"/>
    <w:rsid w:val="00C56371"/>
    <w:rsid w:val="00C57BA5"/>
    <w:rsid w:val="00C57E88"/>
    <w:rsid w:val="00C60530"/>
    <w:rsid w:val="00C607A4"/>
    <w:rsid w:val="00C61976"/>
    <w:rsid w:val="00C61F62"/>
    <w:rsid w:val="00C6247C"/>
    <w:rsid w:val="00C62EE4"/>
    <w:rsid w:val="00C64A2A"/>
    <w:rsid w:val="00C67CFD"/>
    <w:rsid w:val="00C70F70"/>
    <w:rsid w:val="00C71FCA"/>
    <w:rsid w:val="00C728FE"/>
    <w:rsid w:val="00C80A4C"/>
    <w:rsid w:val="00C81CBC"/>
    <w:rsid w:val="00C828B7"/>
    <w:rsid w:val="00C834A8"/>
    <w:rsid w:val="00C83DE3"/>
    <w:rsid w:val="00C85D4E"/>
    <w:rsid w:val="00C89290"/>
    <w:rsid w:val="00C905D0"/>
    <w:rsid w:val="00C91F8C"/>
    <w:rsid w:val="00C92951"/>
    <w:rsid w:val="00C92C40"/>
    <w:rsid w:val="00C93008"/>
    <w:rsid w:val="00C93164"/>
    <w:rsid w:val="00C9345E"/>
    <w:rsid w:val="00C941CF"/>
    <w:rsid w:val="00C9479E"/>
    <w:rsid w:val="00C94932"/>
    <w:rsid w:val="00C9514D"/>
    <w:rsid w:val="00CA1543"/>
    <w:rsid w:val="00CA1716"/>
    <w:rsid w:val="00CA1C1A"/>
    <w:rsid w:val="00CA2E2D"/>
    <w:rsid w:val="00CA4081"/>
    <w:rsid w:val="00CA67BE"/>
    <w:rsid w:val="00CA67C8"/>
    <w:rsid w:val="00CA75F1"/>
    <w:rsid w:val="00CB0033"/>
    <w:rsid w:val="00CB1304"/>
    <w:rsid w:val="00CB190D"/>
    <w:rsid w:val="00CB2DD2"/>
    <w:rsid w:val="00CB36AF"/>
    <w:rsid w:val="00CB47C3"/>
    <w:rsid w:val="00CB49D7"/>
    <w:rsid w:val="00CB5A6B"/>
    <w:rsid w:val="00CB73FB"/>
    <w:rsid w:val="00CC037C"/>
    <w:rsid w:val="00CC0F51"/>
    <w:rsid w:val="00CC43E4"/>
    <w:rsid w:val="00CC5CB6"/>
    <w:rsid w:val="00CC6EDE"/>
    <w:rsid w:val="00CD063E"/>
    <w:rsid w:val="00CD0D6D"/>
    <w:rsid w:val="00CD2703"/>
    <w:rsid w:val="00CD2E1C"/>
    <w:rsid w:val="00CD376F"/>
    <w:rsid w:val="00CD3940"/>
    <w:rsid w:val="00CD4994"/>
    <w:rsid w:val="00CD5B97"/>
    <w:rsid w:val="00CD5DB6"/>
    <w:rsid w:val="00CD6D1C"/>
    <w:rsid w:val="00CD754E"/>
    <w:rsid w:val="00CD7B1D"/>
    <w:rsid w:val="00CE0197"/>
    <w:rsid w:val="00CE102B"/>
    <w:rsid w:val="00CE15EE"/>
    <w:rsid w:val="00CE1A05"/>
    <w:rsid w:val="00CE1D9E"/>
    <w:rsid w:val="00CE2814"/>
    <w:rsid w:val="00CE2DE9"/>
    <w:rsid w:val="00CE2DF7"/>
    <w:rsid w:val="00CE3A1A"/>
    <w:rsid w:val="00CE3F36"/>
    <w:rsid w:val="00CE41E7"/>
    <w:rsid w:val="00CE4439"/>
    <w:rsid w:val="00CE45BF"/>
    <w:rsid w:val="00CE4820"/>
    <w:rsid w:val="00CE5936"/>
    <w:rsid w:val="00CE5BF8"/>
    <w:rsid w:val="00CE756F"/>
    <w:rsid w:val="00CF1D04"/>
    <w:rsid w:val="00CF2A7C"/>
    <w:rsid w:val="00CF3AA1"/>
    <w:rsid w:val="00CF5789"/>
    <w:rsid w:val="00CF5D5E"/>
    <w:rsid w:val="00CF6767"/>
    <w:rsid w:val="00CF75B2"/>
    <w:rsid w:val="00D00EB5"/>
    <w:rsid w:val="00D015EB"/>
    <w:rsid w:val="00D01696"/>
    <w:rsid w:val="00D01B76"/>
    <w:rsid w:val="00D01FF3"/>
    <w:rsid w:val="00D02420"/>
    <w:rsid w:val="00D02838"/>
    <w:rsid w:val="00D03E0D"/>
    <w:rsid w:val="00D0499B"/>
    <w:rsid w:val="00D0677D"/>
    <w:rsid w:val="00D077A1"/>
    <w:rsid w:val="00D07B5B"/>
    <w:rsid w:val="00D12E45"/>
    <w:rsid w:val="00D135D5"/>
    <w:rsid w:val="00D15090"/>
    <w:rsid w:val="00D1515C"/>
    <w:rsid w:val="00D15553"/>
    <w:rsid w:val="00D220F1"/>
    <w:rsid w:val="00D2223A"/>
    <w:rsid w:val="00D223D7"/>
    <w:rsid w:val="00D232D3"/>
    <w:rsid w:val="00D2449F"/>
    <w:rsid w:val="00D252A4"/>
    <w:rsid w:val="00D25C90"/>
    <w:rsid w:val="00D27723"/>
    <w:rsid w:val="00D30251"/>
    <w:rsid w:val="00D305E9"/>
    <w:rsid w:val="00D31439"/>
    <w:rsid w:val="00D31510"/>
    <w:rsid w:val="00D31695"/>
    <w:rsid w:val="00D31749"/>
    <w:rsid w:val="00D3192D"/>
    <w:rsid w:val="00D32028"/>
    <w:rsid w:val="00D325A2"/>
    <w:rsid w:val="00D3335B"/>
    <w:rsid w:val="00D33BEF"/>
    <w:rsid w:val="00D341B3"/>
    <w:rsid w:val="00D361A8"/>
    <w:rsid w:val="00D36F1B"/>
    <w:rsid w:val="00D36F93"/>
    <w:rsid w:val="00D37DF1"/>
    <w:rsid w:val="00D436D3"/>
    <w:rsid w:val="00D50145"/>
    <w:rsid w:val="00D50753"/>
    <w:rsid w:val="00D51A61"/>
    <w:rsid w:val="00D52411"/>
    <w:rsid w:val="00D531B4"/>
    <w:rsid w:val="00D55648"/>
    <w:rsid w:val="00D574D0"/>
    <w:rsid w:val="00D6029D"/>
    <w:rsid w:val="00D616FC"/>
    <w:rsid w:val="00D6339E"/>
    <w:rsid w:val="00D63D22"/>
    <w:rsid w:val="00D63FEF"/>
    <w:rsid w:val="00D646B3"/>
    <w:rsid w:val="00D648B0"/>
    <w:rsid w:val="00D65270"/>
    <w:rsid w:val="00D65EAC"/>
    <w:rsid w:val="00D67FD8"/>
    <w:rsid w:val="00D70487"/>
    <w:rsid w:val="00D71D59"/>
    <w:rsid w:val="00D721B4"/>
    <w:rsid w:val="00D74A0E"/>
    <w:rsid w:val="00D74A8E"/>
    <w:rsid w:val="00D76460"/>
    <w:rsid w:val="00D77A91"/>
    <w:rsid w:val="00D80A08"/>
    <w:rsid w:val="00D81158"/>
    <w:rsid w:val="00D8346B"/>
    <w:rsid w:val="00D8384E"/>
    <w:rsid w:val="00D84097"/>
    <w:rsid w:val="00D84843"/>
    <w:rsid w:val="00D85138"/>
    <w:rsid w:val="00D87D52"/>
    <w:rsid w:val="00D920D3"/>
    <w:rsid w:val="00D92754"/>
    <w:rsid w:val="00D95BA5"/>
    <w:rsid w:val="00D97075"/>
    <w:rsid w:val="00D97DE3"/>
    <w:rsid w:val="00DA0354"/>
    <w:rsid w:val="00DA0359"/>
    <w:rsid w:val="00DA0374"/>
    <w:rsid w:val="00DA0ACA"/>
    <w:rsid w:val="00DA320D"/>
    <w:rsid w:val="00DA35E6"/>
    <w:rsid w:val="00DA4174"/>
    <w:rsid w:val="00DA4B49"/>
    <w:rsid w:val="00DA7D58"/>
    <w:rsid w:val="00DB0A2E"/>
    <w:rsid w:val="00DB2BAD"/>
    <w:rsid w:val="00DB3863"/>
    <w:rsid w:val="00DB5348"/>
    <w:rsid w:val="00DB5404"/>
    <w:rsid w:val="00DB65A2"/>
    <w:rsid w:val="00DB66F4"/>
    <w:rsid w:val="00DC2A4C"/>
    <w:rsid w:val="00DC52A9"/>
    <w:rsid w:val="00DC52BB"/>
    <w:rsid w:val="00DC58FA"/>
    <w:rsid w:val="00DC6129"/>
    <w:rsid w:val="00DC715B"/>
    <w:rsid w:val="00DD0B87"/>
    <w:rsid w:val="00DD0BA9"/>
    <w:rsid w:val="00DD1639"/>
    <w:rsid w:val="00DD1CE5"/>
    <w:rsid w:val="00DD20BC"/>
    <w:rsid w:val="00DD37D6"/>
    <w:rsid w:val="00DD3EE6"/>
    <w:rsid w:val="00DD45DE"/>
    <w:rsid w:val="00DD4B5B"/>
    <w:rsid w:val="00DD4EB3"/>
    <w:rsid w:val="00DD5DD2"/>
    <w:rsid w:val="00DD6EEC"/>
    <w:rsid w:val="00DD758B"/>
    <w:rsid w:val="00DE18B7"/>
    <w:rsid w:val="00DE193D"/>
    <w:rsid w:val="00DE2983"/>
    <w:rsid w:val="00DE366D"/>
    <w:rsid w:val="00DE36BC"/>
    <w:rsid w:val="00DE36DE"/>
    <w:rsid w:val="00DE7372"/>
    <w:rsid w:val="00DF07F2"/>
    <w:rsid w:val="00DF1D23"/>
    <w:rsid w:val="00DF28C5"/>
    <w:rsid w:val="00DF56EE"/>
    <w:rsid w:val="00DF5C21"/>
    <w:rsid w:val="00DF60ED"/>
    <w:rsid w:val="00DF69EF"/>
    <w:rsid w:val="00DF6C04"/>
    <w:rsid w:val="00E02197"/>
    <w:rsid w:val="00E07AF5"/>
    <w:rsid w:val="00E07F66"/>
    <w:rsid w:val="00E133D7"/>
    <w:rsid w:val="00E20033"/>
    <w:rsid w:val="00E2435D"/>
    <w:rsid w:val="00E26051"/>
    <w:rsid w:val="00E26AA7"/>
    <w:rsid w:val="00E27460"/>
    <w:rsid w:val="00E30205"/>
    <w:rsid w:val="00E3196E"/>
    <w:rsid w:val="00E3237B"/>
    <w:rsid w:val="00E3265B"/>
    <w:rsid w:val="00E34894"/>
    <w:rsid w:val="00E357AB"/>
    <w:rsid w:val="00E35E3D"/>
    <w:rsid w:val="00E37624"/>
    <w:rsid w:val="00E41173"/>
    <w:rsid w:val="00E421DD"/>
    <w:rsid w:val="00E42854"/>
    <w:rsid w:val="00E45003"/>
    <w:rsid w:val="00E500D1"/>
    <w:rsid w:val="00E51461"/>
    <w:rsid w:val="00E528B4"/>
    <w:rsid w:val="00E5338B"/>
    <w:rsid w:val="00E556F1"/>
    <w:rsid w:val="00E55718"/>
    <w:rsid w:val="00E55F6E"/>
    <w:rsid w:val="00E60ABC"/>
    <w:rsid w:val="00E60CB5"/>
    <w:rsid w:val="00E61880"/>
    <w:rsid w:val="00E61DCC"/>
    <w:rsid w:val="00E633B6"/>
    <w:rsid w:val="00E634F0"/>
    <w:rsid w:val="00E63876"/>
    <w:rsid w:val="00E64471"/>
    <w:rsid w:val="00E64515"/>
    <w:rsid w:val="00E64897"/>
    <w:rsid w:val="00E67A58"/>
    <w:rsid w:val="00E67BDB"/>
    <w:rsid w:val="00E67D11"/>
    <w:rsid w:val="00E67D4B"/>
    <w:rsid w:val="00E7146C"/>
    <w:rsid w:val="00E729EF"/>
    <w:rsid w:val="00E73865"/>
    <w:rsid w:val="00E7440F"/>
    <w:rsid w:val="00E75E5D"/>
    <w:rsid w:val="00E76753"/>
    <w:rsid w:val="00E773DC"/>
    <w:rsid w:val="00E81CA8"/>
    <w:rsid w:val="00E830D4"/>
    <w:rsid w:val="00E831A8"/>
    <w:rsid w:val="00E85EE3"/>
    <w:rsid w:val="00E868A8"/>
    <w:rsid w:val="00E872D1"/>
    <w:rsid w:val="00E91A91"/>
    <w:rsid w:val="00E91B9D"/>
    <w:rsid w:val="00E94041"/>
    <w:rsid w:val="00E955BF"/>
    <w:rsid w:val="00E95DE1"/>
    <w:rsid w:val="00E967DF"/>
    <w:rsid w:val="00E97089"/>
    <w:rsid w:val="00E97B00"/>
    <w:rsid w:val="00E97C94"/>
    <w:rsid w:val="00EA11EA"/>
    <w:rsid w:val="00EA266B"/>
    <w:rsid w:val="00EA36BB"/>
    <w:rsid w:val="00EA4A07"/>
    <w:rsid w:val="00EA4E72"/>
    <w:rsid w:val="00EA6E39"/>
    <w:rsid w:val="00EA6EBC"/>
    <w:rsid w:val="00EB037A"/>
    <w:rsid w:val="00EB107F"/>
    <w:rsid w:val="00EB1192"/>
    <w:rsid w:val="00EB1E11"/>
    <w:rsid w:val="00EB230A"/>
    <w:rsid w:val="00EB31FF"/>
    <w:rsid w:val="00EB39A9"/>
    <w:rsid w:val="00EB3F11"/>
    <w:rsid w:val="00EB43B9"/>
    <w:rsid w:val="00EB6444"/>
    <w:rsid w:val="00EB7014"/>
    <w:rsid w:val="00EC08D0"/>
    <w:rsid w:val="00EC1BBD"/>
    <w:rsid w:val="00EC1EA1"/>
    <w:rsid w:val="00EC258E"/>
    <w:rsid w:val="00EC25D4"/>
    <w:rsid w:val="00EC33DA"/>
    <w:rsid w:val="00EC35BC"/>
    <w:rsid w:val="00EC4B35"/>
    <w:rsid w:val="00EC6218"/>
    <w:rsid w:val="00EC7D9D"/>
    <w:rsid w:val="00ED0E25"/>
    <w:rsid w:val="00ED1CE0"/>
    <w:rsid w:val="00ED42B8"/>
    <w:rsid w:val="00ED6774"/>
    <w:rsid w:val="00ED7103"/>
    <w:rsid w:val="00ED7278"/>
    <w:rsid w:val="00ED798F"/>
    <w:rsid w:val="00ED79B0"/>
    <w:rsid w:val="00EE1A54"/>
    <w:rsid w:val="00EE27D5"/>
    <w:rsid w:val="00EE2D9B"/>
    <w:rsid w:val="00EE3206"/>
    <w:rsid w:val="00EE335D"/>
    <w:rsid w:val="00EE54CA"/>
    <w:rsid w:val="00EE5850"/>
    <w:rsid w:val="00EE5A0B"/>
    <w:rsid w:val="00EE5E0F"/>
    <w:rsid w:val="00EE67C3"/>
    <w:rsid w:val="00EE6E4E"/>
    <w:rsid w:val="00EE7F2F"/>
    <w:rsid w:val="00EF0D31"/>
    <w:rsid w:val="00EF0ECC"/>
    <w:rsid w:val="00EF2A08"/>
    <w:rsid w:val="00EF5FCE"/>
    <w:rsid w:val="00EF674C"/>
    <w:rsid w:val="00EF7270"/>
    <w:rsid w:val="00F002FB"/>
    <w:rsid w:val="00F01C53"/>
    <w:rsid w:val="00F026F2"/>
    <w:rsid w:val="00F0290D"/>
    <w:rsid w:val="00F02B9C"/>
    <w:rsid w:val="00F02EF2"/>
    <w:rsid w:val="00F0302F"/>
    <w:rsid w:val="00F0391B"/>
    <w:rsid w:val="00F03EFE"/>
    <w:rsid w:val="00F0491F"/>
    <w:rsid w:val="00F06185"/>
    <w:rsid w:val="00F1038E"/>
    <w:rsid w:val="00F10615"/>
    <w:rsid w:val="00F106FF"/>
    <w:rsid w:val="00F10ECE"/>
    <w:rsid w:val="00F11895"/>
    <w:rsid w:val="00F11ACC"/>
    <w:rsid w:val="00F13CA3"/>
    <w:rsid w:val="00F163B6"/>
    <w:rsid w:val="00F16CB7"/>
    <w:rsid w:val="00F17A6E"/>
    <w:rsid w:val="00F2244D"/>
    <w:rsid w:val="00F2289B"/>
    <w:rsid w:val="00F24D78"/>
    <w:rsid w:val="00F25312"/>
    <w:rsid w:val="00F26DD3"/>
    <w:rsid w:val="00F271F5"/>
    <w:rsid w:val="00F27259"/>
    <w:rsid w:val="00F273EF"/>
    <w:rsid w:val="00F27E08"/>
    <w:rsid w:val="00F30388"/>
    <w:rsid w:val="00F30780"/>
    <w:rsid w:val="00F310C9"/>
    <w:rsid w:val="00F31E90"/>
    <w:rsid w:val="00F323FA"/>
    <w:rsid w:val="00F33790"/>
    <w:rsid w:val="00F33A1B"/>
    <w:rsid w:val="00F33CFC"/>
    <w:rsid w:val="00F34D72"/>
    <w:rsid w:val="00F3549E"/>
    <w:rsid w:val="00F36461"/>
    <w:rsid w:val="00F36EA2"/>
    <w:rsid w:val="00F37A66"/>
    <w:rsid w:val="00F40583"/>
    <w:rsid w:val="00F41230"/>
    <w:rsid w:val="00F417F6"/>
    <w:rsid w:val="00F44694"/>
    <w:rsid w:val="00F44E64"/>
    <w:rsid w:val="00F4541E"/>
    <w:rsid w:val="00F458A2"/>
    <w:rsid w:val="00F45C17"/>
    <w:rsid w:val="00F46987"/>
    <w:rsid w:val="00F46E15"/>
    <w:rsid w:val="00F47025"/>
    <w:rsid w:val="00F4734A"/>
    <w:rsid w:val="00F506EE"/>
    <w:rsid w:val="00F51F53"/>
    <w:rsid w:val="00F53CF6"/>
    <w:rsid w:val="00F53F3F"/>
    <w:rsid w:val="00F54B39"/>
    <w:rsid w:val="00F54DDE"/>
    <w:rsid w:val="00F5548B"/>
    <w:rsid w:val="00F55610"/>
    <w:rsid w:val="00F57AEA"/>
    <w:rsid w:val="00F60A87"/>
    <w:rsid w:val="00F633A4"/>
    <w:rsid w:val="00F6468B"/>
    <w:rsid w:val="00F660CD"/>
    <w:rsid w:val="00F66F2F"/>
    <w:rsid w:val="00F71175"/>
    <w:rsid w:val="00F71F57"/>
    <w:rsid w:val="00F72B3E"/>
    <w:rsid w:val="00F74090"/>
    <w:rsid w:val="00F75FDA"/>
    <w:rsid w:val="00F76921"/>
    <w:rsid w:val="00F76DE6"/>
    <w:rsid w:val="00F77CA3"/>
    <w:rsid w:val="00F80568"/>
    <w:rsid w:val="00F81FB8"/>
    <w:rsid w:val="00F824F7"/>
    <w:rsid w:val="00F82C06"/>
    <w:rsid w:val="00F846E0"/>
    <w:rsid w:val="00F85BCF"/>
    <w:rsid w:val="00F860CD"/>
    <w:rsid w:val="00F863B9"/>
    <w:rsid w:val="00F87011"/>
    <w:rsid w:val="00F87A2D"/>
    <w:rsid w:val="00F91652"/>
    <w:rsid w:val="00F91870"/>
    <w:rsid w:val="00F91D2D"/>
    <w:rsid w:val="00F925DB"/>
    <w:rsid w:val="00F94EB3"/>
    <w:rsid w:val="00F9503F"/>
    <w:rsid w:val="00F959FA"/>
    <w:rsid w:val="00F95B84"/>
    <w:rsid w:val="00F96E7B"/>
    <w:rsid w:val="00FA10A2"/>
    <w:rsid w:val="00FA219A"/>
    <w:rsid w:val="00FA2E9B"/>
    <w:rsid w:val="00FA5816"/>
    <w:rsid w:val="00FA60EC"/>
    <w:rsid w:val="00FA70C1"/>
    <w:rsid w:val="00FB0962"/>
    <w:rsid w:val="00FB163F"/>
    <w:rsid w:val="00FB3B7D"/>
    <w:rsid w:val="00FB4A20"/>
    <w:rsid w:val="00FB6228"/>
    <w:rsid w:val="00FC0A97"/>
    <w:rsid w:val="00FC2C02"/>
    <w:rsid w:val="00FC361E"/>
    <w:rsid w:val="00FC42BF"/>
    <w:rsid w:val="00FC48DF"/>
    <w:rsid w:val="00FC5539"/>
    <w:rsid w:val="00FC5FF0"/>
    <w:rsid w:val="00FD0BB8"/>
    <w:rsid w:val="00FD18F2"/>
    <w:rsid w:val="00FD30DC"/>
    <w:rsid w:val="00FD4794"/>
    <w:rsid w:val="00FD5089"/>
    <w:rsid w:val="00FD586C"/>
    <w:rsid w:val="00FD5E79"/>
    <w:rsid w:val="00FD79C1"/>
    <w:rsid w:val="00FD7CD1"/>
    <w:rsid w:val="00FE2859"/>
    <w:rsid w:val="00FE2D9D"/>
    <w:rsid w:val="00FE41AE"/>
    <w:rsid w:val="00FE5C6B"/>
    <w:rsid w:val="00FE67B9"/>
    <w:rsid w:val="00FF01EE"/>
    <w:rsid w:val="00FF0694"/>
    <w:rsid w:val="00FF24E4"/>
    <w:rsid w:val="00FF2698"/>
    <w:rsid w:val="00FF2FB9"/>
    <w:rsid w:val="00FF6D6B"/>
    <w:rsid w:val="00FF7B3F"/>
    <w:rsid w:val="015BCC8D"/>
    <w:rsid w:val="0171257A"/>
    <w:rsid w:val="029145B2"/>
    <w:rsid w:val="02B39953"/>
    <w:rsid w:val="02D750F6"/>
    <w:rsid w:val="02F5429E"/>
    <w:rsid w:val="0359C174"/>
    <w:rsid w:val="04AE217A"/>
    <w:rsid w:val="057861CA"/>
    <w:rsid w:val="059B42E6"/>
    <w:rsid w:val="05AE49A6"/>
    <w:rsid w:val="0625025F"/>
    <w:rsid w:val="0638FD68"/>
    <w:rsid w:val="0661C15E"/>
    <w:rsid w:val="071A3FCA"/>
    <w:rsid w:val="07299EC7"/>
    <w:rsid w:val="0782F419"/>
    <w:rsid w:val="07D07E29"/>
    <w:rsid w:val="08389DB0"/>
    <w:rsid w:val="08543E6B"/>
    <w:rsid w:val="0866288B"/>
    <w:rsid w:val="08EDDA28"/>
    <w:rsid w:val="09F248D8"/>
    <w:rsid w:val="0A2FCCC5"/>
    <w:rsid w:val="0A661B11"/>
    <w:rsid w:val="0AEC21CD"/>
    <w:rsid w:val="0C2BC495"/>
    <w:rsid w:val="0C4473C6"/>
    <w:rsid w:val="0C5CD494"/>
    <w:rsid w:val="0CCDAA71"/>
    <w:rsid w:val="0D462D92"/>
    <w:rsid w:val="0D5250D7"/>
    <w:rsid w:val="0D65AFC0"/>
    <w:rsid w:val="0E647306"/>
    <w:rsid w:val="0F8F3964"/>
    <w:rsid w:val="10FA4353"/>
    <w:rsid w:val="117BFA71"/>
    <w:rsid w:val="11C2003A"/>
    <w:rsid w:val="127167B5"/>
    <w:rsid w:val="12A2E1E7"/>
    <w:rsid w:val="12CE6F63"/>
    <w:rsid w:val="131BAC94"/>
    <w:rsid w:val="1349E244"/>
    <w:rsid w:val="136E4B9C"/>
    <w:rsid w:val="13A8CE51"/>
    <w:rsid w:val="151F592D"/>
    <w:rsid w:val="15541723"/>
    <w:rsid w:val="15BC0079"/>
    <w:rsid w:val="15F98AE7"/>
    <w:rsid w:val="166B5287"/>
    <w:rsid w:val="16EE6AC3"/>
    <w:rsid w:val="16F43315"/>
    <w:rsid w:val="1816E2D6"/>
    <w:rsid w:val="1882D293"/>
    <w:rsid w:val="18E94571"/>
    <w:rsid w:val="190EE81A"/>
    <w:rsid w:val="1952FB84"/>
    <w:rsid w:val="19DD6CEA"/>
    <w:rsid w:val="1A114463"/>
    <w:rsid w:val="1B3ADD3B"/>
    <w:rsid w:val="1BB75209"/>
    <w:rsid w:val="1BE33412"/>
    <w:rsid w:val="1C9EF264"/>
    <w:rsid w:val="1CA3BCDF"/>
    <w:rsid w:val="1CDB1D77"/>
    <w:rsid w:val="1D31ADFD"/>
    <w:rsid w:val="1D6F8BAD"/>
    <w:rsid w:val="1D81A8E7"/>
    <w:rsid w:val="1DA88807"/>
    <w:rsid w:val="1DD49256"/>
    <w:rsid w:val="1E008E01"/>
    <w:rsid w:val="1E12B0BE"/>
    <w:rsid w:val="1F4EE319"/>
    <w:rsid w:val="203E8A02"/>
    <w:rsid w:val="2095F18A"/>
    <w:rsid w:val="20EC1B85"/>
    <w:rsid w:val="21CE7610"/>
    <w:rsid w:val="22947522"/>
    <w:rsid w:val="22A029BB"/>
    <w:rsid w:val="22D50710"/>
    <w:rsid w:val="232B85F1"/>
    <w:rsid w:val="23491A9E"/>
    <w:rsid w:val="234FB132"/>
    <w:rsid w:val="23890330"/>
    <w:rsid w:val="23B98C44"/>
    <w:rsid w:val="23F08EBE"/>
    <w:rsid w:val="24113B1A"/>
    <w:rsid w:val="257F3F69"/>
    <w:rsid w:val="25833B6C"/>
    <w:rsid w:val="25A039EF"/>
    <w:rsid w:val="266403E9"/>
    <w:rsid w:val="28A3219E"/>
    <w:rsid w:val="2A0FC77D"/>
    <w:rsid w:val="2ADE8F89"/>
    <w:rsid w:val="2B463033"/>
    <w:rsid w:val="2B9A7632"/>
    <w:rsid w:val="2BE57C13"/>
    <w:rsid w:val="2C57E059"/>
    <w:rsid w:val="2C6A77C8"/>
    <w:rsid w:val="2C709CF5"/>
    <w:rsid w:val="2C7F9E5E"/>
    <w:rsid w:val="2D2E30C0"/>
    <w:rsid w:val="2DCE4A7C"/>
    <w:rsid w:val="2DEF759C"/>
    <w:rsid w:val="2E87C106"/>
    <w:rsid w:val="2E89275C"/>
    <w:rsid w:val="2F7EB7D0"/>
    <w:rsid w:val="3025C91F"/>
    <w:rsid w:val="305F70AB"/>
    <w:rsid w:val="306592F4"/>
    <w:rsid w:val="307C86C9"/>
    <w:rsid w:val="313F844F"/>
    <w:rsid w:val="31AA2686"/>
    <w:rsid w:val="31F5378A"/>
    <w:rsid w:val="3240484D"/>
    <w:rsid w:val="3243AB1C"/>
    <w:rsid w:val="326C824B"/>
    <w:rsid w:val="32EAB9F6"/>
    <w:rsid w:val="33A134C4"/>
    <w:rsid w:val="340AB37C"/>
    <w:rsid w:val="3416C8B5"/>
    <w:rsid w:val="342D0DEA"/>
    <w:rsid w:val="34CB65AB"/>
    <w:rsid w:val="3508EA5B"/>
    <w:rsid w:val="35736FCA"/>
    <w:rsid w:val="35C5EEF1"/>
    <w:rsid w:val="3642C013"/>
    <w:rsid w:val="366C1EA3"/>
    <w:rsid w:val="36874912"/>
    <w:rsid w:val="3721A073"/>
    <w:rsid w:val="37734ED9"/>
    <w:rsid w:val="37DE9074"/>
    <w:rsid w:val="38DC1013"/>
    <w:rsid w:val="39313AD8"/>
    <w:rsid w:val="398B1B56"/>
    <w:rsid w:val="39DC3B41"/>
    <w:rsid w:val="3A1D94FE"/>
    <w:rsid w:val="3B470963"/>
    <w:rsid w:val="3B864444"/>
    <w:rsid w:val="3C9407DA"/>
    <w:rsid w:val="3C9AB1DF"/>
    <w:rsid w:val="3D08D111"/>
    <w:rsid w:val="3D576E54"/>
    <w:rsid w:val="3D6F918B"/>
    <w:rsid w:val="3D741587"/>
    <w:rsid w:val="3D7DBCBE"/>
    <w:rsid w:val="3D92E074"/>
    <w:rsid w:val="3E2AFD0F"/>
    <w:rsid w:val="3E4450DB"/>
    <w:rsid w:val="3E956C6F"/>
    <w:rsid w:val="3EF7E938"/>
    <w:rsid w:val="3FA93724"/>
    <w:rsid w:val="3FDF98C1"/>
    <w:rsid w:val="403E6B2E"/>
    <w:rsid w:val="409FCD74"/>
    <w:rsid w:val="40EBB716"/>
    <w:rsid w:val="41B35E16"/>
    <w:rsid w:val="41C3F9F6"/>
    <w:rsid w:val="422C0612"/>
    <w:rsid w:val="42414831"/>
    <w:rsid w:val="42D35493"/>
    <w:rsid w:val="434D2D4B"/>
    <w:rsid w:val="43AAF235"/>
    <w:rsid w:val="43FA7741"/>
    <w:rsid w:val="441B257E"/>
    <w:rsid w:val="4424DA97"/>
    <w:rsid w:val="4478772F"/>
    <w:rsid w:val="44A40E13"/>
    <w:rsid w:val="45DEC463"/>
    <w:rsid w:val="468119EB"/>
    <w:rsid w:val="46ABE602"/>
    <w:rsid w:val="46E6D178"/>
    <w:rsid w:val="46EE21A3"/>
    <w:rsid w:val="46FF0435"/>
    <w:rsid w:val="47355893"/>
    <w:rsid w:val="477841C5"/>
    <w:rsid w:val="487C9E4B"/>
    <w:rsid w:val="4894386E"/>
    <w:rsid w:val="48C5DE9F"/>
    <w:rsid w:val="4AA47E51"/>
    <w:rsid w:val="4B58A23C"/>
    <w:rsid w:val="4BCB4AB4"/>
    <w:rsid w:val="4C3E04B2"/>
    <w:rsid w:val="4C71D9BC"/>
    <w:rsid w:val="4CD4B7D3"/>
    <w:rsid w:val="4D2EABBE"/>
    <w:rsid w:val="4D798F2D"/>
    <w:rsid w:val="4DED52B6"/>
    <w:rsid w:val="4E3264B9"/>
    <w:rsid w:val="4EE4E4FA"/>
    <w:rsid w:val="4F3CBDE7"/>
    <w:rsid w:val="4F58BAFC"/>
    <w:rsid w:val="507BCD45"/>
    <w:rsid w:val="50C4586B"/>
    <w:rsid w:val="50F33C5C"/>
    <w:rsid w:val="510D62F8"/>
    <w:rsid w:val="51951904"/>
    <w:rsid w:val="519E22D0"/>
    <w:rsid w:val="51B9701B"/>
    <w:rsid w:val="5216A956"/>
    <w:rsid w:val="521EFBE5"/>
    <w:rsid w:val="523D7D4B"/>
    <w:rsid w:val="537AAF00"/>
    <w:rsid w:val="5391F8F8"/>
    <w:rsid w:val="53E0EE1D"/>
    <w:rsid w:val="53EF215B"/>
    <w:rsid w:val="54074FD7"/>
    <w:rsid w:val="541C391F"/>
    <w:rsid w:val="5421D01A"/>
    <w:rsid w:val="5442734B"/>
    <w:rsid w:val="5569FBBF"/>
    <w:rsid w:val="55D9A464"/>
    <w:rsid w:val="55F875F3"/>
    <w:rsid w:val="56082C5B"/>
    <w:rsid w:val="56B3777E"/>
    <w:rsid w:val="5762B6B8"/>
    <w:rsid w:val="5772BD37"/>
    <w:rsid w:val="5867E181"/>
    <w:rsid w:val="587D1FBF"/>
    <w:rsid w:val="59374E46"/>
    <w:rsid w:val="5986E550"/>
    <w:rsid w:val="5A43F382"/>
    <w:rsid w:val="5A5102A6"/>
    <w:rsid w:val="5AD65AAE"/>
    <w:rsid w:val="5B2D3B07"/>
    <w:rsid w:val="5C05778A"/>
    <w:rsid w:val="5C6071CF"/>
    <w:rsid w:val="5D7E772D"/>
    <w:rsid w:val="5DCD74EC"/>
    <w:rsid w:val="5E061724"/>
    <w:rsid w:val="5E1327BF"/>
    <w:rsid w:val="5E8204B0"/>
    <w:rsid w:val="5EB38EEE"/>
    <w:rsid w:val="5F143C9D"/>
    <w:rsid w:val="5F207992"/>
    <w:rsid w:val="606B2914"/>
    <w:rsid w:val="608E64E9"/>
    <w:rsid w:val="60AE87FC"/>
    <w:rsid w:val="615B259C"/>
    <w:rsid w:val="615C18E2"/>
    <w:rsid w:val="6168708D"/>
    <w:rsid w:val="61983F84"/>
    <w:rsid w:val="61A9B3CF"/>
    <w:rsid w:val="6297F848"/>
    <w:rsid w:val="63A1B2BC"/>
    <w:rsid w:val="63FABAB2"/>
    <w:rsid w:val="642C07F8"/>
    <w:rsid w:val="65169B73"/>
    <w:rsid w:val="655334C8"/>
    <w:rsid w:val="659763C7"/>
    <w:rsid w:val="65AAC61B"/>
    <w:rsid w:val="65F2BD24"/>
    <w:rsid w:val="6615CD63"/>
    <w:rsid w:val="669CF300"/>
    <w:rsid w:val="66E09745"/>
    <w:rsid w:val="67DB7DB6"/>
    <w:rsid w:val="68432ED2"/>
    <w:rsid w:val="6AAEC8BE"/>
    <w:rsid w:val="6AB6DD82"/>
    <w:rsid w:val="6AC64D08"/>
    <w:rsid w:val="6B11612B"/>
    <w:rsid w:val="6B822C6D"/>
    <w:rsid w:val="6BD3A23B"/>
    <w:rsid w:val="6C00182E"/>
    <w:rsid w:val="6C19736E"/>
    <w:rsid w:val="6C2F679B"/>
    <w:rsid w:val="6CBA4798"/>
    <w:rsid w:val="6D18448F"/>
    <w:rsid w:val="6D502E61"/>
    <w:rsid w:val="6DB234E6"/>
    <w:rsid w:val="6E019E89"/>
    <w:rsid w:val="6EB01867"/>
    <w:rsid w:val="6F2EFAAD"/>
    <w:rsid w:val="6F3C8A38"/>
    <w:rsid w:val="6F3DD228"/>
    <w:rsid w:val="6F62A6D4"/>
    <w:rsid w:val="708FCA0C"/>
    <w:rsid w:val="712C22DF"/>
    <w:rsid w:val="71585BEB"/>
    <w:rsid w:val="72639FBF"/>
    <w:rsid w:val="726A0EB3"/>
    <w:rsid w:val="72AC73E7"/>
    <w:rsid w:val="73AD0135"/>
    <w:rsid w:val="745B4773"/>
    <w:rsid w:val="747E88E3"/>
    <w:rsid w:val="75C6688F"/>
    <w:rsid w:val="76628B18"/>
    <w:rsid w:val="76DE58DD"/>
    <w:rsid w:val="76E6D574"/>
    <w:rsid w:val="773589FD"/>
    <w:rsid w:val="78137AFE"/>
    <w:rsid w:val="7944475A"/>
    <w:rsid w:val="79B76F2B"/>
    <w:rsid w:val="79EECFB0"/>
    <w:rsid w:val="7B586093"/>
    <w:rsid w:val="7B63BF36"/>
    <w:rsid w:val="7BAFC071"/>
    <w:rsid w:val="7BD1A564"/>
    <w:rsid w:val="7D9C7A5B"/>
    <w:rsid w:val="7DC8E893"/>
    <w:rsid w:val="7E0C4039"/>
    <w:rsid w:val="7E82D7C5"/>
    <w:rsid w:val="7E8C0813"/>
    <w:rsid w:val="7F9BA867"/>
    <w:rsid w:val="7F9DA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E9F379"/>
  <w15:chartTrackingRefBased/>
  <w15:docId w15:val="{1C95E557-1CBC-49F0-924B-2CB269C9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743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4B35"/>
    <w:pPr>
      <w:keepNext/>
      <w:keepLines/>
      <w:numPr>
        <w:ilvl w:val="1"/>
        <w:numId w:val="8"/>
      </w:numPr>
      <w:spacing w:after="24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EC4B35"/>
    <w:pPr>
      <w:keepNext/>
      <w:keepLines/>
      <w:numPr>
        <w:ilvl w:val="2"/>
        <w:numId w:val="8"/>
      </w:numPr>
      <w:tabs>
        <w:tab w:val="clear" w:pos="828"/>
        <w:tab w:val="num" w:pos="288"/>
      </w:tabs>
      <w:spacing w:after="240"/>
      <w:ind w:left="0"/>
      <w:outlineLvl w:val="2"/>
    </w:pPr>
    <w:rPr>
      <w:rFonts w:ascii="Arial Bold" w:eastAsiaTheme="majorEastAsia" w:hAnsi="Arial Bold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743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02743"/>
    <w:rPr>
      <w:rFonts w:ascii="Arial Bold" w:eastAsiaTheme="majorEastAsia" w:hAnsi="Arial Bold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ind w:left="792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ascii="Arial" w:eastAsiaTheme="minorHAnsi" w:hAnsi="Arial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uiPriority w:val="59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C3E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C3E3B"/>
    <w:pPr>
      <w:widowControl w:val="0"/>
      <w:autoSpaceDE w:val="0"/>
      <w:autoSpaceDN w:val="0"/>
      <w:adjustRightInd w:val="0"/>
    </w:pPr>
    <w:rPr>
      <w:rFonts w:eastAsiaTheme="minorEastAsia" w:cs="Arial"/>
      <w:color w:val="aut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C3E3B"/>
    <w:rPr>
      <w:rFonts w:eastAsiaTheme="minorEastAsia" w:cs="Arial"/>
      <w:color w:val="aut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3E3B"/>
    <w:pPr>
      <w:widowControl/>
      <w:autoSpaceDE/>
      <w:autoSpaceDN/>
      <w:adjustRightInd/>
    </w:pPr>
    <w:rPr>
      <w:rFonts w:eastAsiaTheme="minorHAnsi" w:cstheme="minorBidi"/>
      <w:b/>
      <w:bCs/>
      <w:color w:val="000000" w:themeColor="text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3E3B"/>
    <w:rPr>
      <w:rFonts w:eastAsiaTheme="minorEastAsia" w:cs="Arial"/>
      <w:b/>
      <w:bCs/>
      <w:color w:val="auto"/>
      <w:sz w:val="20"/>
      <w:szCs w:val="20"/>
    </w:rPr>
  </w:style>
  <w:style w:type="paragraph" w:customStyle="1" w:styleId="Level1">
    <w:name w:val="Level 1"/>
    <w:basedOn w:val="Normal"/>
    <w:rsid w:val="00134286"/>
    <w:pPr>
      <w:widowControl w:val="0"/>
      <w:numPr>
        <w:numId w:val="9"/>
      </w:numPr>
      <w:autoSpaceDE w:val="0"/>
      <w:autoSpaceDN w:val="0"/>
      <w:adjustRightInd w:val="0"/>
      <w:ind w:left="1440" w:hanging="720"/>
      <w:outlineLvl w:val="0"/>
    </w:pPr>
    <w:rPr>
      <w:rFonts w:eastAsiaTheme="minorEastAsia" w:cs="Arial"/>
      <w:color w:val="auto"/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B839BB"/>
  </w:style>
  <w:style w:type="character" w:styleId="FootnoteReference">
    <w:name w:val="footnote reference"/>
    <w:uiPriority w:val="99"/>
    <w:rsid w:val="00B839BB"/>
  </w:style>
  <w:style w:type="paragraph" w:customStyle="1" w:styleId="Level5">
    <w:name w:val="Level 5"/>
    <w:basedOn w:val="Normal"/>
    <w:uiPriority w:val="99"/>
    <w:rsid w:val="00B839BB"/>
    <w:pPr>
      <w:widowControl w:val="0"/>
      <w:numPr>
        <w:ilvl w:val="4"/>
        <w:numId w:val="10"/>
      </w:numPr>
      <w:autoSpaceDE w:val="0"/>
      <w:autoSpaceDN w:val="0"/>
      <w:adjustRightInd w:val="0"/>
      <w:ind w:left="3600" w:hanging="720"/>
      <w:outlineLvl w:val="4"/>
    </w:pPr>
    <w:rPr>
      <w:rFonts w:ascii="Mona Lisa Recut" w:eastAsia="Times New Roman" w:hAnsi="Mona Lisa Recut"/>
      <w:color w:val="auto"/>
      <w:sz w:val="24"/>
      <w:szCs w:val="24"/>
    </w:rPr>
  </w:style>
  <w:style w:type="paragraph" w:customStyle="1" w:styleId="Level4">
    <w:name w:val="Level 4"/>
    <w:basedOn w:val="Normal"/>
    <w:uiPriority w:val="99"/>
    <w:rsid w:val="00B839BB"/>
    <w:pPr>
      <w:widowControl w:val="0"/>
      <w:numPr>
        <w:ilvl w:val="3"/>
        <w:numId w:val="11"/>
      </w:numPr>
      <w:autoSpaceDE w:val="0"/>
      <w:autoSpaceDN w:val="0"/>
      <w:adjustRightInd w:val="0"/>
      <w:outlineLvl w:val="3"/>
    </w:pPr>
    <w:rPr>
      <w:rFonts w:ascii="Mona Lisa Recut" w:eastAsia="Times New Roman" w:hAnsi="Mona Lisa Recut"/>
      <w:color w:val="auto"/>
      <w:sz w:val="24"/>
      <w:szCs w:val="24"/>
    </w:rPr>
  </w:style>
  <w:style w:type="paragraph" w:styleId="Revision">
    <w:name w:val="Revision"/>
    <w:hidden/>
    <w:uiPriority w:val="99"/>
    <w:semiHidden/>
    <w:rsid w:val="00B839BB"/>
    <w:pPr>
      <w:spacing w:after="0"/>
    </w:pPr>
    <w:rPr>
      <w:rFonts w:ascii="Mona Lisa Recut" w:eastAsia="Times New Roman" w:hAnsi="Mona Lisa Recut"/>
      <w:color w:val="auto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B839BB"/>
    <w:pPr>
      <w:spacing w:after="0"/>
    </w:pPr>
    <w:rPr>
      <w:rFonts w:ascii="Calibri" w:eastAsia="Times New Roman" w:hAnsi="Calibri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21instructions">
    <w:name w:val="1021 instructions"/>
    <w:basedOn w:val="Heading3"/>
    <w:qFormat/>
    <w:rsid w:val="00107314"/>
    <w:pPr>
      <w:numPr>
        <w:ilvl w:val="0"/>
        <w:numId w:val="12"/>
      </w:numPr>
      <w:tabs>
        <w:tab w:val="num" w:pos="360"/>
      </w:tabs>
      <w:ind w:left="0" w:firstLine="0"/>
    </w:pPr>
  </w:style>
  <w:style w:type="paragraph" w:customStyle="1" w:styleId="Level2">
    <w:name w:val="Level 2"/>
    <w:basedOn w:val="Normal"/>
    <w:rsid w:val="00EB6444"/>
    <w:pPr>
      <w:widowControl w:val="0"/>
      <w:numPr>
        <w:ilvl w:val="1"/>
        <w:numId w:val="14"/>
      </w:numPr>
      <w:autoSpaceDE w:val="0"/>
      <w:autoSpaceDN w:val="0"/>
      <w:adjustRightInd w:val="0"/>
      <w:ind w:left="1440" w:hanging="720"/>
      <w:outlineLvl w:val="1"/>
    </w:pPr>
    <w:rPr>
      <w:rFonts w:eastAsiaTheme="minorEastAsia" w:cs="Arial"/>
      <w:color w:val="auto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8278E3"/>
    <w:pPr>
      <w:widowControl w:val="0"/>
      <w:autoSpaceDE w:val="0"/>
      <w:autoSpaceDN w:val="0"/>
    </w:pPr>
    <w:rPr>
      <w:rFonts w:eastAsia="Arial" w:cs="Arial"/>
      <w:color w:val="auto"/>
    </w:rPr>
  </w:style>
  <w:style w:type="character" w:styleId="UnresolvedMention">
    <w:name w:val="Unresolved Mention"/>
    <w:basedOn w:val="DefaultParagraphFont"/>
    <w:uiPriority w:val="99"/>
    <w:unhideWhenUsed/>
    <w:rsid w:val="007026F5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C57BA5"/>
    <w:rPr>
      <w:color w:val="2B579A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F54DDE"/>
  </w:style>
  <w:style w:type="paragraph" w:styleId="Bibliography">
    <w:name w:val="Bibliography"/>
    <w:basedOn w:val="Normal"/>
    <w:next w:val="Normal"/>
    <w:uiPriority w:val="37"/>
    <w:semiHidden/>
    <w:unhideWhenUsed/>
    <w:rsid w:val="00510D50"/>
  </w:style>
  <w:style w:type="paragraph" w:styleId="BlockText">
    <w:name w:val="Block Text"/>
    <w:basedOn w:val="Normal"/>
    <w:uiPriority w:val="99"/>
    <w:semiHidden/>
    <w:unhideWhenUsed/>
    <w:rsid w:val="00510D50"/>
    <w:pPr>
      <w:pBdr>
        <w:top w:val="single" w:sz="2" w:space="10" w:color="4A66AC" w:themeColor="accent1"/>
        <w:left w:val="single" w:sz="2" w:space="10" w:color="4A66AC" w:themeColor="accent1"/>
        <w:bottom w:val="single" w:sz="2" w:space="10" w:color="4A66AC" w:themeColor="accent1"/>
        <w:right w:val="single" w:sz="2" w:space="10" w:color="4A66AC" w:themeColor="accent1"/>
      </w:pBdr>
      <w:ind w:left="1152" w:right="1152"/>
    </w:pPr>
    <w:rPr>
      <w:rFonts w:asciiTheme="minorHAnsi" w:eastAsiaTheme="minorEastAsia" w:hAnsiTheme="minorHAnsi"/>
      <w:i/>
      <w:iCs/>
      <w:color w:val="4A66AC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10D5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10D50"/>
  </w:style>
  <w:style w:type="paragraph" w:styleId="BodyText3">
    <w:name w:val="Body Text 3"/>
    <w:basedOn w:val="Normal"/>
    <w:link w:val="BodyText3Char"/>
    <w:uiPriority w:val="99"/>
    <w:semiHidden/>
    <w:unhideWhenUsed/>
    <w:rsid w:val="00510D5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10D50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10D50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10D50"/>
    <w:rPr>
      <w:spacing w:val="-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10D5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10D50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10D50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10D50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10D5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10D50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10D5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10D50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510D50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10D50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510D50"/>
  </w:style>
  <w:style w:type="character" w:customStyle="1" w:styleId="DateChar">
    <w:name w:val="Date Char"/>
    <w:basedOn w:val="DefaultParagraphFont"/>
    <w:link w:val="Date"/>
    <w:uiPriority w:val="99"/>
    <w:semiHidden/>
    <w:rsid w:val="00510D50"/>
  </w:style>
  <w:style w:type="paragraph" w:styleId="DocumentMap">
    <w:name w:val="Document Map"/>
    <w:basedOn w:val="Normal"/>
    <w:link w:val="DocumentMapChar"/>
    <w:uiPriority w:val="99"/>
    <w:semiHidden/>
    <w:unhideWhenUsed/>
    <w:rsid w:val="00510D50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10D50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10D50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10D50"/>
  </w:style>
  <w:style w:type="paragraph" w:styleId="EndnoteText">
    <w:name w:val="endnote text"/>
    <w:basedOn w:val="Normal"/>
    <w:link w:val="EndnoteTextChar"/>
    <w:uiPriority w:val="99"/>
    <w:semiHidden/>
    <w:unhideWhenUsed/>
    <w:rsid w:val="00510D5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10D50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510D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10D50"/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10D50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10D50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10D50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10D50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10D50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10D50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10D50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10D50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10D50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10D50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10D50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10D50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10D50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10D50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510D50"/>
    <w:pPr>
      <w:pBdr>
        <w:top w:val="single" w:sz="4" w:space="10" w:color="4A66AC" w:themeColor="accent1"/>
        <w:bottom w:val="single" w:sz="4" w:space="10" w:color="4A66AC" w:themeColor="accent1"/>
      </w:pBdr>
      <w:spacing w:before="360" w:after="360"/>
      <w:ind w:left="864" w:right="864"/>
      <w:jc w:val="center"/>
    </w:pPr>
    <w:rPr>
      <w:i/>
      <w:iCs/>
      <w:color w:val="4A66A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510D50"/>
    <w:rPr>
      <w:i/>
      <w:iCs/>
      <w:color w:val="4A66AC" w:themeColor="accent1"/>
    </w:rPr>
  </w:style>
  <w:style w:type="paragraph" w:styleId="List">
    <w:name w:val="List"/>
    <w:basedOn w:val="Normal"/>
    <w:uiPriority w:val="99"/>
    <w:semiHidden/>
    <w:unhideWhenUsed/>
    <w:rsid w:val="00510D50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510D50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510D50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510D50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510D50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510D50"/>
    <w:pPr>
      <w:numPr>
        <w:numId w:val="25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10D50"/>
    <w:pPr>
      <w:numPr>
        <w:numId w:val="26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10D50"/>
    <w:pPr>
      <w:numPr>
        <w:numId w:val="27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10D50"/>
    <w:pPr>
      <w:numPr>
        <w:numId w:val="28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10D50"/>
    <w:pPr>
      <w:numPr>
        <w:numId w:val="29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10D50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10D50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10D50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10D50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10D50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510D50"/>
    <w:pPr>
      <w:numPr>
        <w:numId w:val="30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10D50"/>
    <w:pPr>
      <w:numPr>
        <w:numId w:val="31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10D50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10D50"/>
    <w:pPr>
      <w:numPr>
        <w:numId w:val="33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10D50"/>
    <w:pPr>
      <w:numPr>
        <w:numId w:val="34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10D5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10D50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10D5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10D5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10D50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510D5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10D50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10D50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10D50"/>
  </w:style>
  <w:style w:type="paragraph" w:styleId="PlainText">
    <w:name w:val="Plain Text"/>
    <w:basedOn w:val="Normal"/>
    <w:link w:val="PlainTextChar"/>
    <w:uiPriority w:val="99"/>
    <w:semiHidden/>
    <w:unhideWhenUsed/>
    <w:rsid w:val="00510D5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10D50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rsid w:val="00510D5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10D50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10D50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10D50"/>
  </w:style>
  <w:style w:type="paragraph" w:styleId="Signature">
    <w:name w:val="Signature"/>
    <w:basedOn w:val="Normal"/>
    <w:link w:val="SignatureChar"/>
    <w:uiPriority w:val="99"/>
    <w:semiHidden/>
    <w:unhideWhenUsed/>
    <w:rsid w:val="00510D50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10D50"/>
  </w:style>
  <w:style w:type="paragraph" w:styleId="TableofAuthorities">
    <w:name w:val="table of authorities"/>
    <w:basedOn w:val="Normal"/>
    <w:next w:val="Normal"/>
    <w:uiPriority w:val="99"/>
    <w:semiHidden/>
    <w:unhideWhenUsed/>
    <w:rsid w:val="00510D50"/>
    <w:pPr>
      <w:ind w:left="220" w:hanging="220"/>
    </w:pPr>
  </w:style>
  <w:style w:type="paragraph" w:styleId="TOAHeading">
    <w:name w:val="toa heading"/>
    <w:basedOn w:val="Normal"/>
    <w:next w:val="Normal"/>
    <w:uiPriority w:val="99"/>
    <w:semiHidden/>
    <w:unhideWhenUsed/>
    <w:rsid w:val="00510D5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microsoft.com/office/2011/relationships/people" Target="peop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6JEHU5UPDS4F-1893021606-1735</_dlc_DocId>
    <_dlc_DocIdUrl xmlns="d4e282bb-1ef9-4cbd-a653-06682fc7ad56">
      <Url>https://usnrc.sharepoint.com/teams/NRO-NUREG-1021-Working-Group/_layouts/15/DocIdRedir.aspx?ID=6JEHU5UPDS4F-1893021606-1735</Url>
      <Description>6JEHU5UPDS4F-1893021606-1735</Description>
    </_dlc_DocIdUrl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7E55BFD-58EB-48AC-91EC-E17B9BCA2B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DA3C8E-1FB5-4473-84F5-D254AA590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8FDD45-E53B-4D20-AF05-71303606F85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DB1FB32-8575-4E60-80FD-2265ED853518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84172135-A4BA-43D2-AFF9-DEAF2FD7BE96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7</Pages>
  <Words>1156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>NUREG Subtitle. If your NUREG doesn’t have a Subtitle please delete</dc:description>
  <cp:lastModifiedBy>Scheetz, Maurin</cp:lastModifiedBy>
  <cp:revision>47</cp:revision>
  <cp:lastPrinted>2021-07-26T13:15:00Z</cp:lastPrinted>
  <dcterms:created xsi:type="dcterms:W3CDTF">2021-05-27T18:10:00Z</dcterms:created>
  <dcterms:modified xsi:type="dcterms:W3CDTF">2022-02-15T18:40:00Z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fce49d26-8080-4827-aa4c-fdaa5eab6089</vt:lpwstr>
  </property>
</Properties>
</file>